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DE827" w14:textId="77777777"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14:paraId="51E024DD" w14:textId="77777777"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14:paraId="1EF32680" w14:textId="77777777" w:rsidR="006152AB" w:rsidRDefault="006152AB" w:rsidP="006152AB">
      <w:pPr>
        <w:rPr>
          <w:rFonts w:ascii="Cambria" w:hAnsi="Cambria" w:cs="Arial"/>
          <w:b/>
          <w:sz w:val="40"/>
          <w:szCs w:val="40"/>
        </w:rPr>
      </w:pPr>
    </w:p>
    <w:p w14:paraId="7118CBC5" w14:textId="77777777" w:rsidR="006152AB" w:rsidRDefault="006152AB" w:rsidP="006152AB">
      <w:pPr>
        <w:rPr>
          <w:rFonts w:ascii="Cambria" w:hAnsi="Cambria" w:cs="Arial"/>
          <w:b/>
          <w:sz w:val="40"/>
          <w:szCs w:val="40"/>
        </w:rPr>
      </w:pPr>
    </w:p>
    <w:p w14:paraId="5F4E4B83"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14:paraId="59B3BFAC"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PRO ŽADATELE A PŘÍJEMCE integrovan</w:t>
      </w:r>
      <w:r w:rsidR="003F1307">
        <w:rPr>
          <w:rFonts w:ascii="Cambria" w:hAnsi="Cambria" w:cs="MyriadPro-Black"/>
          <w:caps/>
          <w:sz w:val="60"/>
          <w:szCs w:val="60"/>
        </w:rPr>
        <w:t>ých</w:t>
      </w:r>
      <w:r>
        <w:rPr>
          <w:rFonts w:ascii="Cambria" w:hAnsi="Cambria" w:cs="MyriadPro-Black"/>
          <w:caps/>
          <w:sz w:val="60"/>
          <w:szCs w:val="60"/>
        </w:rPr>
        <w:t xml:space="preserve"> projekt</w:t>
      </w:r>
      <w:r w:rsidR="003F1307">
        <w:rPr>
          <w:rFonts w:ascii="Cambria" w:hAnsi="Cambria" w:cs="MyriadPro-Black"/>
          <w:caps/>
          <w:sz w:val="60"/>
          <w:szCs w:val="60"/>
        </w:rPr>
        <w:t>Ů</w:t>
      </w:r>
      <w:r>
        <w:rPr>
          <w:rFonts w:ascii="Cambria" w:hAnsi="Cambria" w:cs="MyriadPro-Black"/>
          <w:caps/>
          <w:sz w:val="60"/>
          <w:szCs w:val="60"/>
        </w:rPr>
        <w:t xml:space="preserve"> I</w:t>
      </w:r>
      <w:r w:rsidR="00534E44">
        <w:rPr>
          <w:rFonts w:ascii="Cambria" w:hAnsi="Cambria" w:cs="MyriadPro-Black"/>
          <w:caps/>
          <w:sz w:val="60"/>
          <w:szCs w:val="60"/>
        </w:rPr>
        <w:t>TI</w:t>
      </w:r>
    </w:p>
    <w:p w14:paraId="5FCD1694" w14:textId="77777777" w:rsidR="006152AB" w:rsidRDefault="006152AB" w:rsidP="006152AB">
      <w:pPr>
        <w:spacing w:after="0"/>
        <w:rPr>
          <w:rFonts w:ascii="Cambria" w:hAnsi="Cambria" w:cs="Arial"/>
          <w:b/>
          <w:sz w:val="40"/>
          <w:szCs w:val="40"/>
        </w:rPr>
      </w:pPr>
    </w:p>
    <w:p w14:paraId="59E81796" w14:textId="77777777" w:rsidR="006152AB" w:rsidRDefault="006152AB" w:rsidP="006152AB">
      <w:pPr>
        <w:spacing w:after="0"/>
        <w:rPr>
          <w:rFonts w:ascii="Cambria" w:hAnsi="Cambria" w:cs="Arial"/>
          <w:b/>
          <w:sz w:val="40"/>
          <w:szCs w:val="40"/>
        </w:rPr>
      </w:pPr>
    </w:p>
    <w:p w14:paraId="37DDBDF1" w14:textId="77777777"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Specifický cíl 2.1</w:t>
      </w:r>
    </w:p>
    <w:p w14:paraId="50CCA855" w14:textId="52EB16F4"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B264FF">
        <w:rPr>
          <w:rFonts w:ascii="Cambria" w:hAnsi="Cambria" w:cs="MyriadPro-Black"/>
          <w:caps/>
          <w:color w:val="A6A6A6"/>
          <w:sz w:val="40"/>
          <w:szCs w:val="40"/>
        </w:rPr>
        <w:t>83</w:t>
      </w:r>
    </w:p>
    <w:p w14:paraId="5662A04A" w14:textId="77777777" w:rsidR="006152AB" w:rsidRDefault="006152AB" w:rsidP="006152AB">
      <w:pPr>
        <w:spacing w:after="0"/>
        <w:rPr>
          <w:rFonts w:ascii="Cambria" w:hAnsi="Cambria" w:cs="Arial"/>
          <w:b/>
          <w:sz w:val="40"/>
          <w:szCs w:val="40"/>
        </w:rPr>
      </w:pPr>
    </w:p>
    <w:p w14:paraId="20AC27CD" w14:textId="77777777"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14:paraId="077FB30D" w14:textId="77777777" w:rsidR="006152AB" w:rsidRDefault="006152AB" w:rsidP="006152AB">
      <w:pPr>
        <w:pStyle w:val="Zkladnodstavec"/>
        <w:spacing w:line="276" w:lineRule="auto"/>
        <w:rPr>
          <w:rFonts w:ascii="Cambria" w:hAnsi="Cambria" w:cs="MyriadPro-Black"/>
          <w:b/>
          <w:caps/>
          <w:sz w:val="46"/>
          <w:szCs w:val="40"/>
        </w:rPr>
      </w:pPr>
    </w:p>
    <w:p w14:paraId="4904A974" w14:textId="77777777"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14:paraId="52E595AA" w14:textId="77777777" w:rsidR="006152AB" w:rsidRDefault="006152AB" w:rsidP="006152AB">
      <w:pPr>
        <w:pStyle w:val="Default"/>
        <w:spacing w:line="276" w:lineRule="auto"/>
        <w:jc w:val="center"/>
      </w:pPr>
    </w:p>
    <w:p w14:paraId="4CAB8262" w14:textId="77777777" w:rsidR="006152AB" w:rsidRDefault="006152AB" w:rsidP="006152AB">
      <w:pPr>
        <w:pStyle w:val="Default"/>
        <w:spacing w:line="276" w:lineRule="auto"/>
        <w:jc w:val="center"/>
        <w:rPr>
          <w:rFonts w:ascii="Cambria" w:hAnsi="Cambria"/>
        </w:rPr>
      </w:pPr>
    </w:p>
    <w:p w14:paraId="6AB5CB75" w14:textId="77777777" w:rsidR="006152AB" w:rsidRDefault="006152AB" w:rsidP="006152AB">
      <w:pPr>
        <w:pStyle w:val="Default"/>
        <w:spacing w:line="276" w:lineRule="auto"/>
        <w:jc w:val="center"/>
        <w:rPr>
          <w:rFonts w:ascii="Cambria" w:hAnsi="Cambria"/>
        </w:rPr>
      </w:pPr>
    </w:p>
    <w:p w14:paraId="5B4B29E2" w14:textId="77777777" w:rsidR="006152AB" w:rsidRDefault="006152AB" w:rsidP="006152AB">
      <w:pPr>
        <w:pStyle w:val="Default"/>
        <w:spacing w:line="276" w:lineRule="auto"/>
        <w:jc w:val="center"/>
        <w:rPr>
          <w:rFonts w:ascii="Cambria" w:hAnsi="Cambria"/>
        </w:rPr>
      </w:pPr>
    </w:p>
    <w:p w14:paraId="6D92AFE5" w14:textId="77777777" w:rsidR="006152AB" w:rsidRDefault="006152AB" w:rsidP="006152AB">
      <w:pPr>
        <w:pStyle w:val="Default"/>
        <w:spacing w:line="276" w:lineRule="auto"/>
        <w:jc w:val="center"/>
        <w:rPr>
          <w:rFonts w:ascii="Cambria" w:hAnsi="Cambria"/>
        </w:rPr>
      </w:pPr>
    </w:p>
    <w:p w14:paraId="2F72DA81" w14:textId="77777777" w:rsidR="006152AB" w:rsidRDefault="006152AB" w:rsidP="006152AB">
      <w:pPr>
        <w:pStyle w:val="Default"/>
        <w:jc w:val="center"/>
        <w:rPr>
          <w:rFonts w:ascii="Cambria" w:hAnsi="Cambria"/>
        </w:rPr>
      </w:pPr>
    </w:p>
    <w:p w14:paraId="64355982" w14:textId="77777777" w:rsidR="006152AB" w:rsidRDefault="006152AB" w:rsidP="006152AB">
      <w:pPr>
        <w:pStyle w:val="Default"/>
        <w:jc w:val="center"/>
        <w:rPr>
          <w:rFonts w:ascii="Cambria" w:hAnsi="Cambria"/>
        </w:rPr>
      </w:pPr>
    </w:p>
    <w:p w14:paraId="777ECE6D" w14:textId="77777777" w:rsidR="00853B00" w:rsidRPr="00853B00" w:rsidRDefault="00853B00" w:rsidP="00853B00">
      <w:pPr>
        <w:rPr>
          <w:rFonts w:ascii="Cambria" w:eastAsia="Arial" w:hAnsi="Cambria" w:cs="MyriadPro-Black"/>
          <w:caps/>
          <w:color w:val="A6A6A6"/>
          <w:sz w:val="32"/>
          <w:szCs w:val="32"/>
        </w:rPr>
      </w:pPr>
      <w:r w:rsidRPr="00853B00">
        <w:rPr>
          <w:rFonts w:ascii="Cambria" w:eastAsia="Arial" w:hAnsi="Cambria" w:cs="MyriadPro-Black"/>
          <w:caps/>
          <w:color w:val="A6A6A6"/>
          <w:sz w:val="32"/>
          <w:szCs w:val="32"/>
        </w:rPr>
        <w:t>pLATNOST OD 16. 12. 2025</w:t>
      </w:r>
    </w:p>
    <w:p w14:paraId="3C06A8B3" w14:textId="77777777" w:rsidR="006152AB" w:rsidRDefault="006152AB" w:rsidP="006152AB">
      <w:pPr>
        <w:rPr>
          <w:rFonts w:ascii="Cambria" w:hAnsi="Cambria" w:cs="MyriadPro-Black"/>
          <w:caps/>
          <w:color w:val="A6A6A6"/>
          <w:sz w:val="32"/>
          <w:szCs w:val="40"/>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B50908" w:rsidRPr="0098535B" w14:paraId="0BAFD710" w14:textId="77777777" w:rsidTr="00E35202">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bookmarkEnd w:id="0"/>
          <w:bookmarkEnd w:id="1"/>
          <w:bookmarkEnd w:id="2"/>
          <w:bookmarkEnd w:id="3"/>
          <w:bookmarkEnd w:id="4"/>
          <w:p w14:paraId="33E8F947" w14:textId="77777777" w:rsidR="00B50908" w:rsidRPr="0098535B" w:rsidRDefault="00B50908" w:rsidP="00E35202">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B50908" w:rsidRPr="0098535B" w14:paraId="14C1704F" w14:textId="77777777" w:rsidTr="00E35202">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3DA321D"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B50908" w:rsidRPr="0098535B" w14:paraId="43A5DB09" w14:textId="77777777" w:rsidTr="00E35202">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5BFE3E38" w14:textId="77777777" w:rsidR="00B50908" w:rsidRPr="00194C06" w:rsidRDefault="00B50908" w:rsidP="00E35202">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Průměrný počet osob využívající</w:t>
            </w:r>
            <w:r>
              <w:rPr>
                <w:rFonts w:asciiTheme="majorHAnsi" w:hAnsiTheme="majorHAnsi"/>
                <w:b/>
                <w:bCs/>
                <w:caps/>
                <w:color w:val="000000"/>
                <w:sz w:val="24"/>
                <w:szCs w:val="24"/>
              </w:rPr>
              <w:t>ch</w:t>
            </w:r>
            <w:r w:rsidRPr="00861AF1">
              <w:rPr>
                <w:rFonts w:asciiTheme="majorHAnsi" w:hAnsiTheme="majorHAnsi"/>
                <w:b/>
                <w:bCs/>
                <w:caps/>
                <w:color w:val="000000"/>
                <w:sz w:val="24"/>
                <w:szCs w:val="24"/>
              </w:rPr>
              <w:t xml:space="preserve"> sociální bydlení</w:t>
            </w:r>
          </w:p>
        </w:tc>
      </w:tr>
      <w:tr w:rsidR="00B50908" w:rsidRPr="0098535B" w14:paraId="7C47FC1A" w14:textId="77777777" w:rsidTr="00E35202">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4CD0C94D"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0C7716F"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E57565C"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798F99C" w14:textId="77777777" w:rsidR="00B50908" w:rsidRPr="0098535B" w:rsidRDefault="00B50908" w:rsidP="00E35202">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42ACDA85" w14:textId="77777777" w:rsidR="00B50908" w:rsidRPr="0098535B" w:rsidRDefault="00B50908" w:rsidP="00E35202">
            <w:pPr>
              <w:spacing w:before="80" w:after="80"/>
              <w:ind w:right="57"/>
              <w:jc w:val="center"/>
              <w:rPr>
                <w:b/>
                <w:bCs/>
                <w:color w:val="000000"/>
                <w:sz w:val="18"/>
                <w:szCs w:val="18"/>
              </w:rPr>
            </w:pPr>
            <w:r>
              <w:rPr>
                <w:b/>
                <w:bCs/>
                <w:color w:val="000000"/>
                <w:sz w:val="18"/>
                <w:szCs w:val="18"/>
              </w:rPr>
              <w:t>Projektový indikátor</w:t>
            </w:r>
          </w:p>
        </w:tc>
      </w:tr>
      <w:tr w:rsidR="00B50908" w:rsidRPr="0098535B" w14:paraId="244ACA5F" w14:textId="77777777" w:rsidTr="00E35202">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709F5ED7" w14:textId="77777777" w:rsidR="00B50908" w:rsidRPr="0098535B" w:rsidRDefault="00B50908" w:rsidP="00E35202">
            <w:pPr>
              <w:spacing w:before="120" w:after="120"/>
              <w:jc w:val="center"/>
              <w:rPr>
                <w:b/>
                <w:bCs/>
                <w:color w:val="000000"/>
              </w:rPr>
            </w:pPr>
            <w:r w:rsidRPr="00861AF1">
              <w:rPr>
                <w:b/>
                <w:bCs/>
                <w:color w:val="000000"/>
              </w:rPr>
              <w:t>5 53 20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2D063F70" w14:textId="77777777" w:rsidR="00B50908" w:rsidRPr="0098535B" w:rsidRDefault="00B50908" w:rsidP="00E35202">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63BC83BA" w14:textId="77777777" w:rsidR="00B50908" w:rsidRPr="0098535B" w:rsidRDefault="00B50908" w:rsidP="00E35202">
            <w:pPr>
              <w:spacing w:before="120" w:after="120"/>
              <w:jc w:val="center"/>
              <w:rPr>
                <w:b/>
                <w:bCs/>
                <w:color w:val="000000"/>
                <w:vertAlign w:val="superscript"/>
              </w:rPr>
            </w:pPr>
            <w:r w:rsidRPr="00861AF1">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21660D1" w14:textId="77777777" w:rsidR="00B50908" w:rsidRPr="0098535B" w:rsidRDefault="00B50908" w:rsidP="00E35202">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3F8D217F" w14:textId="77777777" w:rsidR="00B50908" w:rsidRPr="0098535B" w:rsidRDefault="00B50908" w:rsidP="00E35202">
            <w:pPr>
              <w:spacing w:before="120" w:after="120"/>
              <w:ind w:left="-70" w:firstLine="70"/>
              <w:jc w:val="center"/>
              <w:rPr>
                <w:b/>
                <w:bCs/>
                <w:color w:val="000000"/>
              </w:rPr>
            </w:pPr>
            <w:r>
              <w:rPr>
                <w:b/>
                <w:bCs/>
                <w:color w:val="000000"/>
              </w:rPr>
              <w:t>Ano</w:t>
            </w:r>
          </w:p>
        </w:tc>
      </w:tr>
      <w:tr w:rsidR="00B50908" w:rsidRPr="0098535B" w14:paraId="641E713B" w14:textId="77777777" w:rsidTr="00E35202">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442720E"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B50908" w:rsidRPr="0098535B" w14:paraId="0EA39454" w14:textId="77777777" w:rsidTr="00E35202">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EEABEB8" w14:textId="2FD9C001" w:rsidR="00B50908" w:rsidRPr="00B276E4" w:rsidRDefault="00B50908" w:rsidP="00E35202">
            <w:pPr>
              <w:spacing w:before="120" w:after="120"/>
              <w:ind w:left="170" w:right="170"/>
              <w:jc w:val="both"/>
              <w:rPr>
                <w:color w:val="000000"/>
                <w:sz w:val="20"/>
                <w:szCs w:val="20"/>
              </w:rPr>
            </w:pPr>
            <w:r w:rsidRPr="00861AF1">
              <w:rPr>
                <w:sz w:val="20"/>
                <w:szCs w:val="20"/>
              </w:rPr>
              <w:t xml:space="preserve">Průměrný počet osob využívajících kapacity lůžek sociálního bydlení vychází z míry </w:t>
            </w:r>
            <w:proofErr w:type="spellStart"/>
            <w:r w:rsidRPr="00861AF1">
              <w:rPr>
                <w:sz w:val="20"/>
                <w:szCs w:val="20"/>
              </w:rPr>
              <w:t>obložnosti</w:t>
            </w:r>
            <w:proofErr w:type="spellEnd"/>
            <w:r w:rsidRPr="00861AF1">
              <w:rPr>
                <w:sz w:val="20"/>
                <w:szCs w:val="20"/>
              </w:rPr>
              <w:t xml:space="preserve"> </w:t>
            </w:r>
            <w:r>
              <w:rPr>
                <w:sz w:val="20"/>
                <w:szCs w:val="20"/>
              </w:rPr>
              <w:t>(</w:t>
            </w:r>
            <w:r w:rsidRPr="00861AF1">
              <w:rPr>
                <w:sz w:val="20"/>
                <w:szCs w:val="20"/>
              </w:rPr>
              <w:t>průměrná obsazenost lůžka</w:t>
            </w:r>
            <w:r>
              <w:rPr>
                <w:sz w:val="20"/>
                <w:szCs w:val="20"/>
              </w:rPr>
              <w:t>)</w:t>
            </w:r>
            <w:r w:rsidRPr="00861AF1">
              <w:rPr>
                <w:sz w:val="20"/>
                <w:szCs w:val="20"/>
              </w:rPr>
              <w:t xml:space="preserve"> vytvořených kapacit sociálního bydlení osobami z cílových skupin, které jako jediné budou sociální bydlení využívat. Hodnota bude příjemcem vypočtena tak, že sečte každý den za každé obsazené lůžko osobou z cílových skupin za 365 dn</w:t>
            </w:r>
            <w:r w:rsidR="00137A80">
              <w:rPr>
                <w:sz w:val="20"/>
                <w:szCs w:val="20"/>
              </w:rPr>
              <w:t>í</w:t>
            </w:r>
            <w:r w:rsidRPr="00861AF1">
              <w:rPr>
                <w:sz w:val="20"/>
                <w:szCs w:val="20"/>
              </w:rPr>
              <w:t xml:space="preserve"> od rozhodného data a vydělí se 365 dny. </w:t>
            </w:r>
            <w:r w:rsidRPr="0020764F">
              <w:rPr>
                <w:sz w:val="20"/>
                <w:szCs w:val="20"/>
              </w:rPr>
              <w:t>Vyjde tak průměrná obsazenost lůžka (</w:t>
            </w:r>
            <w:proofErr w:type="spellStart"/>
            <w:r w:rsidRPr="0020764F">
              <w:rPr>
                <w:sz w:val="20"/>
                <w:szCs w:val="20"/>
              </w:rPr>
              <w:t>obložnost</w:t>
            </w:r>
            <w:proofErr w:type="spellEnd"/>
            <w:r w:rsidRPr="0020764F">
              <w:rPr>
                <w:sz w:val="20"/>
                <w:szCs w:val="20"/>
              </w:rPr>
              <w:t>) a tím i průměrný počet osob podpořených v daném roce.</w:t>
            </w:r>
          </w:p>
        </w:tc>
      </w:tr>
      <w:tr w:rsidR="00B50908" w:rsidRPr="0098535B" w14:paraId="540CDC0F" w14:textId="77777777" w:rsidTr="00E35202">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47E1B2E" w14:textId="77777777" w:rsidR="00B50908" w:rsidRPr="0098535B" w:rsidRDefault="00B50908" w:rsidP="00E35202">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64E5842F" w14:textId="77777777" w:rsidR="00B50908" w:rsidRPr="0098535B" w:rsidRDefault="00B50908" w:rsidP="00E35202">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B50908" w:rsidRPr="0098535B" w14:paraId="4F4770B0" w14:textId="77777777" w:rsidTr="00E35202">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0C631540" w14:textId="77777777" w:rsidR="00B50908" w:rsidRPr="0098535B" w:rsidRDefault="00B50908" w:rsidP="00137A80">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5032FE02" w14:textId="1F6294E1" w:rsidR="00B50908" w:rsidRPr="0098535B" w:rsidRDefault="00B50908" w:rsidP="0074105E">
            <w:pPr>
              <w:spacing w:before="120" w:after="120"/>
              <w:ind w:left="170" w:right="170"/>
              <w:jc w:val="center"/>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Pr>
                <w:sz w:val="20"/>
                <w:szCs w:val="20"/>
              </w:rPr>
              <w:t> </w:t>
            </w:r>
            <w:r w:rsidRPr="006B2D24">
              <w:rPr>
                <w:sz w:val="20"/>
                <w:szCs w:val="20"/>
              </w:rPr>
              <w:t>sociální inkluzi</w:t>
            </w:r>
          </w:p>
        </w:tc>
      </w:tr>
      <w:tr w:rsidR="00B50908" w:rsidRPr="0098535B" w14:paraId="565F97B5" w14:textId="77777777" w:rsidTr="00E35202">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2BAE13D"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Výchozí hodnota</w:t>
            </w:r>
          </w:p>
        </w:tc>
      </w:tr>
      <w:tr w:rsidR="00B50908" w:rsidRPr="0098535B" w14:paraId="7580A45F" w14:textId="77777777" w:rsidTr="00E35202">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2C4BDD97" w14:textId="77777777" w:rsidR="00B50908" w:rsidRPr="0098535B" w:rsidRDefault="00B50908" w:rsidP="00E35202">
            <w:pPr>
              <w:spacing w:before="120" w:after="120"/>
              <w:jc w:val="center"/>
              <w:rPr>
                <w:b/>
                <w:bCs/>
                <w:color w:val="000000"/>
              </w:rPr>
            </w:pPr>
            <w:r>
              <w:rPr>
                <w:b/>
                <w:bCs/>
              </w:rPr>
              <w:t>Určená žadatelem</w:t>
            </w:r>
          </w:p>
        </w:tc>
      </w:tr>
      <w:tr w:rsidR="00B50908" w:rsidRPr="0098535B" w14:paraId="153DB756" w14:textId="77777777" w:rsidTr="00E35202">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32ECB64"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Upřesňující informace</w:t>
            </w:r>
          </w:p>
        </w:tc>
      </w:tr>
      <w:tr w:rsidR="00B50908" w:rsidRPr="0098535B" w14:paraId="31007F65" w14:textId="77777777" w:rsidTr="00E35202">
        <w:trPr>
          <w:trHeight w:val="566"/>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7BAF2951" w14:textId="77777777" w:rsidR="00B50908" w:rsidRDefault="00B50908" w:rsidP="00E35202">
            <w:pPr>
              <w:spacing w:before="120" w:after="120" w:line="259" w:lineRule="auto"/>
              <w:ind w:left="170" w:right="170"/>
              <w:jc w:val="both"/>
              <w:rPr>
                <w:sz w:val="20"/>
                <w:szCs w:val="20"/>
              </w:rPr>
            </w:pPr>
            <w:r>
              <w:rPr>
                <w:sz w:val="20"/>
                <w:szCs w:val="20"/>
              </w:rPr>
              <w:t>Indikátor je povinný k výběru pro všechny projekty výzvy. Žadatel stanovuje orientační cílovou hodnotu.</w:t>
            </w:r>
          </w:p>
          <w:p w14:paraId="0247AB43" w14:textId="4FA7B2F0" w:rsidR="00431706" w:rsidRDefault="00B50908" w:rsidP="00431706">
            <w:pPr>
              <w:keepNext/>
              <w:keepLines/>
              <w:spacing w:before="120" w:after="120"/>
              <w:ind w:left="170" w:right="170"/>
              <w:jc w:val="both"/>
              <w:rPr>
                <w:sz w:val="20"/>
                <w:szCs w:val="20"/>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w:t>
            </w:r>
            <w:r w:rsidRPr="00F5330E">
              <w:rPr>
                <w:sz w:val="20"/>
                <w:szCs w:val="20"/>
              </w:rPr>
              <w:t>průměrný počet osob využívající</w:t>
            </w:r>
            <w:r>
              <w:rPr>
                <w:sz w:val="20"/>
                <w:szCs w:val="20"/>
              </w:rPr>
              <w:t>ch</w:t>
            </w:r>
            <w:r w:rsidRPr="00F5330E">
              <w:rPr>
                <w:sz w:val="20"/>
                <w:szCs w:val="20"/>
              </w:rPr>
              <w:t xml:space="preserve"> sociální bydlení</w:t>
            </w:r>
            <w:r>
              <w:rPr>
                <w:sz w:val="20"/>
                <w:szCs w:val="20"/>
              </w:rPr>
              <w:t xml:space="preserve"> za poslední celý kalendářní rok před podáním žádosti o podporu v sociálních bytech ve správě příjemce. Pokud před podáním žádosti nemá žádné sociální byty ve správě, bude výchozí hodnota nulová.</w:t>
            </w:r>
            <w:r w:rsidR="00431706">
              <w:rPr>
                <w:sz w:val="20"/>
                <w:szCs w:val="20"/>
              </w:rPr>
              <w:t xml:space="preserve"> </w:t>
            </w:r>
            <w:r w:rsidR="00431706" w:rsidRPr="00431B99">
              <w:rPr>
                <w:sz w:val="20"/>
                <w:szCs w:val="20"/>
              </w:rPr>
              <w:t>Upozorňujeme, že stanovené datum výchozí hodnoty indikátoru se musí nově ve všech případech rovnat datu podání žádosti o podporu</w:t>
            </w:r>
            <w:r w:rsidR="00431706">
              <w:rPr>
                <w:sz w:val="20"/>
                <w:szCs w:val="20"/>
              </w:rPr>
              <w:t>, nebo mu předcházet.</w:t>
            </w:r>
          </w:p>
          <w:p w14:paraId="334A99FA" w14:textId="77777777" w:rsidR="00B50908" w:rsidRPr="00C77371" w:rsidRDefault="00B50908" w:rsidP="00E35202">
            <w:pPr>
              <w:spacing w:before="120" w:after="120"/>
              <w:ind w:left="170" w:right="170"/>
              <w:rPr>
                <w:i/>
                <w:sz w:val="18"/>
                <w:szCs w:val="18"/>
              </w:rPr>
            </w:pPr>
            <w:r>
              <w:rPr>
                <w:i/>
                <w:sz w:val="18"/>
                <w:szCs w:val="18"/>
              </w:rPr>
              <w:t>P</w:t>
            </w:r>
            <w:r w:rsidRPr="00C77371">
              <w:rPr>
                <w:i/>
                <w:sz w:val="18"/>
                <w:szCs w:val="18"/>
              </w:rPr>
              <w:t xml:space="preserve">říklad: žádost je podána 25. 5. 2016, výpočet výchozí hodnoty je proveden </w:t>
            </w:r>
            <w:r>
              <w:rPr>
                <w:i/>
                <w:sz w:val="18"/>
                <w:szCs w:val="18"/>
              </w:rPr>
              <w:t>za předcházejících 12 měsíců (25. 5. 2015 - 24. 5. 2016).</w:t>
            </w:r>
          </w:p>
          <w:p w14:paraId="5001E3EF" w14:textId="77777777" w:rsidR="00B50908" w:rsidRDefault="00B50908" w:rsidP="0074105E">
            <w:pPr>
              <w:spacing w:before="120" w:after="120"/>
              <w:ind w:left="170" w:right="170"/>
              <w:jc w:val="both"/>
              <w:rPr>
                <w:sz w:val="20"/>
                <w:szCs w:val="20"/>
              </w:rPr>
            </w:pPr>
            <w:r w:rsidRPr="009D35EF">
              <w:rPr>
                <w:b/>
                <w:sz w:val="20"/>
                <w:szCs w:val="20"/>
                <w:u w:val="single"/>
              </w:rPr>
              <w:t>Cílová hodnota</w:t>
            </w:r>
            <w:r>
              <w:rPr>
                <w:b/>
                <w:sz w:val="20"/>
                <w:szCs w:val="20"/>
                <w:u w:val="single"/>
              </w:rPr>
              <w:t>:</w:t>
            </w:r>
            <w:r>
              <w:rPr>
                <w:sz w:val="20"/>
                <w:szCs w:val="20"/>
              </w:rPr>
              <w:t xml:space="preserve"> plánovaný </w:t>
            </w:r>
            <w:r w:rsidRPr="00F5330E">
              <w:rPr>
                <w:sz w:val="20"/>
                <w:szCs w:val="20"/>
              </w:rPr>
              <w:t>průměrný počet osob využívající</w:t>
            </w:r>
            <w:r>
              <w:rPr>
                <w:sz w:val="20"/>
                <w:szCs w:val="20"/>
              </w:rPr>
              <w:t>ch</w:t>
            </w:r>
            <w:r w:rsidRPr="00F5330E">
              <w:rPr>
                <w:sz w:val="20"/>
                <w:szCs w:val="20"/>
              </w:rPr>
              <w:t xml:space="preserve"> sociální bydlení </w:t>
            </w:r>
            <w:r>
              <w:rPr>
                <w:sz w:val="20"/>
                <w:szCs w:val="20"/>
              </w:rPr>
              <w:t xml:space="preserve">po ukončení realizace projektu.  Cílová hodnota odpovídá plánovanému průměrnému počtu osob využívajících sociální bydlení za 12 měsíců následujících po 3 měsících od ukončení realizace projektu. </w:t>
            </w:r>
          </w:p>
          <w:p w14:paraId="7392390A" w14:textId="77777777" w:rsidR="00B50908" w:rsidRDefault="00B50908" w:rsidP="0074105E">
            <w:pPr>
              <w:spacing w:before="120" w:after="120"/>
              <w:ind w:left="170" w:right="170"/>
              <w:jc w:val="both"/>
              <w:rPr>
                <w:i/>
                <w:sz w:val="18"/>
                <w:szCs w:val="18"/>
              </w:rPr>
            </w:pPr>
            <w:r>
              <w:rPr>
                <w:i/>
                <w:sz w:val="18"/>
                <w:szCs w:val="18"/>
              </w:rPr>
              <w:t>P</w:t>
            </w:r>
            <w:r w:rsidRPr="00C77371">
              <w:rPr>
                <w:i/>
                <w:sz w:val="18"/>
                <w:szCs w:val="18"/>
              </w:rPr>
              <w:t xml:space="preserve">říklad: </w:t>
            </w:r>
            <w:r>
              <w:rPr>
                <w:i/>
                <w:sz w:val="18"/>
                <w:szCs w:val="18"/>
              </w:rPr>
              <w:t>plánované datum ukončení realizace projektu je 30. 8. 2017 - cílová hodnota je stanovena pro 12</w:t>
            </w:r>
            <w:r w:rsidRPr="00C77371">
              <w:rPr>
                <w:i/>
                <w:sz w:val="18"/>
                <w:szCs w:val="18"/>
              </w:rPr>
              <w:t xml:space="preserve"> </w:t>
            </w:r>
            <w:r>
              <w:rPr>
                <w:i/>
                <w:sz w:val="18"/>
                <w:szCs w:val="18"/>
              </w:rPr>
              <w:t>měsíců po lhůtě 3 měsíců od ukončení realizace projektu (1. 12. 2017 - 30. 11. 2018).</w:t>
            </w:r>
          </w:p>
          <w:p w14:paraId="4BA32014" w14:textId="77777777" w:rsidR="00B50908" w:rsidRDefault="00B50908" w:rsidP="0074105E">
            <w:pPr>
              <w:spacing w:before="120" w:after="120"/>
              <w:ind w:left="170" w:right="170"/>
              <w:jc w:val="both"/>
              <w:rPr>
                <w:sz w:val="20"/>
                <w:szCs w:val="20"/>
              </w:rPr>
            </w:pPr>
            <w:r w:rsidRPr="00CF5864">
              <w:rPr>
                <w:b/>
                <w:sz w:val="20"/>
                <w:szCs w:val="20"/>
                <w:u w:val="single"/>
              </w:rPr>
              <w:t>Dosažená hodnota</w:t>
            </w:r>
            <w:r w:rsidRPr="0074105E">
              <w:rPr>
                <w:b/>
                <w:sz w:val="20"/>
                <w:szCs w:val="20"/>
              </w:rPr>
              <w:t xml:space="preserve">: </w:t>
            </w:r>
            <w:r>
              <w:rPr>
                <w:sz w:val="20"/>
                <w:szCs w:val="20"/>
              </w:rPr>
              <w:t>skutečný</w:t>
            </w:r>
            <w:r w:rsidRPr="00F5330E">
              <w:rPr>
                <w:sz w:val="20"/>
                <w:szCs w:val="20"/>
              </w:rPr>
              <w:t xml:space="preserve"> průměrný počet osob využívající</w:t>
            </w:r>
            <w:r>
              <w:rPr>
                <w:sz w:val="20"/>
                <w:szCs w:val="20"/>
              </w:rPr>
              <w:t>ch</w:t>
            </w:r>
            <w:r w:rsidRPr="00F5330E">
              <w:rPr>
                <w:sz w:val="20"/>
                <w:szCs w:val="20"/>
              </w:rPr>
              <w:t xml:space="preserve"> sociální bydlení </w:t>
            </w:r>
            <w:r>
              <w:rPr>
                <w:sz w:val="20"/>
                <w:szCs w:val="20"/>
              </w:rPr>
              <w:t xml:space="preserve">po ukončení realizace projektu. Dosažená hodnota odpovídá skutečnému průměrnému počtu osob využívajících sociální bydlení </w:t>
            </w:r>
            <w:r>
              <w:rPr>
                <w:sz w:val="20"/>
                <w:szCs w:val="20"/>
              </w:rPr>
              <w:lastRenderedPageBreak/>
              <w:t>za 12 měsíců následujících po 3 měsících od ukončení realizace projektu.</w:t>
            </w:r>
          </w:p>
          <w:p w14:paraId="4C128B63" w14:textId="6F889373" w:rsidR="00B50908" w:rsidRPr="00CF5864" w:rsidRDefault="00B50908" w:rsidP="0074105E">
            <w:pPr>
              <w:spacing w:before="120" w:after="120"/>
              <w:ind w:left="170" w:right="170"/>
              <w:jc w:val="both"/>
              <w:rPr>
                <w:i/>
                <w:sz w:val="18"/>
                <w:szCs w:val="18"/>
              </w:rPr>
            </w:pPr>
            <w:r>
              <w:rPr>
                <w:i/>
                <w:sz w:val="18"/>
                <w:szCs w:val="18"/>
              </w:rPr>
              <w:t>P</w:t>
            </w:r>
            <w:r w:rsidRPr="00C77371">
              <w:rPr>
                <w:i/>
                <w:sz w:val="18"/>
                <w:szCs w:val="18"/>
              </w:rPr>
              <w:t xml:space="preserve">říklad: </w:t>
            </w:r>
            <w:r>
              <w:rPr>
                <w:i/>
                <w:sz w:val="18"/>
                <w:szCs w:val="18"/>
              </w:rPr>
              <w:t>realizace projektu byla ukončena</w:t>
            </w:r>
            <w:r w:rsidRPr="00C77371">
              <w:rPr>
                <w:i/>
                <w:sz w:val="18"/>
                <w:szCs w:val="18"/>
              </w:rPr>
              <w:t xml:space="preserve"> </w:t>
            </w:r>
            <w:r>
              <w:rPr>
                <w:i/>
                <w:sz w:val="18"/>
                <w:szCs w:val="18"/>
              </w:rPr>
              <w:t>30. 8. 2017 - cílová hodnota je stanovena pro 12</w:t>
            </w:r>
            <w:r w:rsidRPr="00C77371">
              <w:rPr>
                <w:i/>
                <w:sz w:val="18"/>
                <w:szCs w:val="18"/>
              </w:rPr>
              <w:t xml:space="preserve"> </w:t>
            </w:r>
            <w:r>
              <w:rPr>
                <w:i/>
                <w:sz w:val="18"/>
                <w:szCs w:val="18"/>
              </w:rPr>
              <w:t>měsíců po lhůtě 3 měsíců od ukončení projektu (1. 12. 2017 - 30. 11. 2018) a příjemce ji vykáže v první zprávě o udržitelnosti, která následuje po 30.</w:t>
            </w:r>
            <w:r w:rsidR="00137A80">
              <w:rPr>
                <w:i/>
                <w:sz w:val="18"/>
                <w:szCs w:val="18"/>
              </w:rPr>
              <w:t> </w:t>
            </w:r>
            <w:r>
              <w:rPr>
                <w:i/>
                <w:sz w:val="18"/>
                <w:szCs w:val="18"/>
              </w:rPr>
              <w:t xml:space="preserve">11. 2018. Udržení hodnoty vykazuje ve všech dalších zprávách o udržitelnosti, např. v druhé zprávě o udržitelnosti za </w:t>
            </w:r>
            <w:proofErr w:type="gramStart"/>
            <w:r>
              <w:rPr>
                <w:i/>
                <w:sz w:val="18"/>
                <w:szCs w:val="18"/>
              </w:rPr>
              <w:t>období  1.12</w:t>
            </w:r>
            <w:proofErr w:type="gramEnd"/>
            <w:r>
              <w:rPr>
                <w:i/>
                <w:sz w:val="18"/>
                <w:szCs w:val="18"/>
              </w:rPr>
              <w:t xml:space="preserve"> 2018 - 30. 11. 2019.</w:t>
            </w:r>
          </w:p>
          <w:p w14:paraId="7E7A32EC" w14:textId="77777777" w:rsidR="00B50908" w:rsidRPr="00B276E4" w:rsidRDefault="00B50908" w:rsidP="00E35202">
            <w:pPr>
              <w:pStyle w:val="text"/>
              <w:spacing w:before="120" w:line="276" w:lineRule="auto"/>
              <w:ind w:left="170" w:right="170"/>
              <w:rPr>
                <w:sz w:val="20"/>
                <w:szCs w:val="20"/>
              </w:rPr>
            </w:pPr>
            <w:r w:rsidRPr="00915F4C">
              <w:rPr>
                <w:b/>
                <w:sz w:val="20"/>
                <w:szCs w:val="20"/>
              </w:rPr>
              <w:t>Tolerance</w:t>
            </w:r>
            <w:r>
              <w:rPr>
                <w:b/>
                <w:sz w:val="20"/>
                <w:szCs w:val="20"/>
              </w:rPr>
              <w:t xml:space="preserve"> a sankce</w:t>
            </w:r>
            <w:r w:rsidRPr="00915F4C">
              <w:rPr>
                <w:b/>
                <w:sz w:val="20"/>
                <w:szCs w:val="20"/>
              </w:rPr>
              <w:t>:</w:t>
            </w:r>
            <w:r>
              <w:rPr>
                <w:b/>
                <w:sz w:val="20"/>
                <w:szCs w:val="20"/>
              </w:rPr>
              <w:t xml:space="preserve"> </w:t>
            </w:r>
            <w:r w:rsidRPr="003E6AE0">
              <w:rPr>
                <w:sz w:val="20"/>
                <w:szCs w:val="20"/>
              </w:rPr>
              <w:t>příjemce nemá povinnost cílovou hodnotu naplnit, proto není plnění indikátoru předmětem sankcí.</w:t>
            </w:r>
            <w:r w:rsidRPr="00915F4C">
              <w:rPr>
                <w:b/>
                <w:sz w:val="20"/>
                <w:szCs w:val="20"/>
              </w:rPr>
              <w:t xml:space="preserve"> </w:t>
            </w:r>
          </w:p>
        </w:tc>
      </w:tr>
      <w:tr w:rsidR="00B50908" w:rsidRPr="0098535B" w14:paraId="345330A6" w14:textId="77777777" w:rsidTr="00E35202">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7B2422AD" w14:textId="77777777" w:rsidR="00B50908" w:rsidRPr="0070197F" w:rsidRDefault="00B50908" w:rsidP="00E35202">
            <w:pPr>
              <w:pStyle w:val="text"/>
              <w:spacing w:before="80" w:after="80"/>
              <w:jc w:val="center"/>
              <w:rPr>
                <w:b/>
                <w:sz w:val="18"/>
                <w:szCs w:val="18"/>
              </w:rPr>
            </w:pPr>
            <w:r>
              <w:rPr>
                <w:b/>
                <w:sz w:val="18"/>
                <w:szCs w:val="18"/>
              </w:rPr>
              <w:lastRenderedPageBreak/>
              <w:t>Výpočet hodnoty indikátoru na úrovni projektu</w:t>
            </w:r>
          </w:p>
        </w:tc>
      </w:tr>
      <w:tr w:rsidR="00B50908" w:rsidRPr="0098535B" w14:paraId="4E809592" w14:textId="77777777" w:rsidTr="00E35202">
        <w:trPr>
          <w:trHeight w:val="7087"/>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767E160F" w14:textId="0024BE9A" w:rsidR="00B50908" w:rsidRPr="000E2AF2" w:rsidRDefault="00B50908" w:rsidP="00543211">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5E2141C5" w14:textId="77777777" w:rsidR="00B50908" w:rsidRPr="000E2AF2" w:rsidRDefault="00B50908" w:rsidP="00E35202">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3CE51A61" w14:textId="77777777" w:rsidR="00B50908" w:rsidRDefault="00B50908" w:rsidP="00E35202">
            <w:pPr>
              <w:spacing w:before="120" w:after="120"/>
              <w:ind w:left="170" w:right="170"/>
              <w:rPr>
                <w:color w:val="000000"/>
                <w:sz w:val="20"/>
                <w:szCs w:val="20"/>
                <w:u w:val="single"/>
              </w:rPr>
            </w:pPr>
            <w:r w:rsidRPr="000E2AF2">
              <w:rPr>
                <w:sz w:val="20"/>
                <w:szCs w:val="20"/>
              </w:rPr>
              <w:t>Zpráv o udržitelnosti projektu</w:t>
            </w:r>
          </w:p>
          <w:p w14:paraId="3C31BFB9" w14:textId="77777777" w:rsidR="00B50908" w:rsidRPr="00B276E4" w:rsidRDefault="00B50908" w:rsidP="00E35202">
            <w:pPr>
              <w:spacing w:before="120" w:after="120"/>
              <w:ind w:left="170" w:right="170"/>
              <w:rPr>
                <w:color w:val="000000"/>
                <w:sz w:val="20"/>
                <w:szCs w:val="20"/>
                <w:u w:val="single"/>
              </w:rPr>
            </w:pPr>
            <w:r w:rsidRPr="00B276E4">
              <w:rPr>
                <w:color w:val="000000"/>
                <w:sz w:val="20"/>
                <w:szCs w:val="20"/>
                <w:u w:val="single"/>
              </w:rPr>
              <w:t>Výpočet</w:t>
            </w:r>
          </w:p>
          <w:p w14:paraId="5B94F6CB" w14:textId="77777777" w:rsidR="00B50908" w:rsidRPr="00343D81" w:rsidRDefault="00B50908" w:rsidP="00E35202">
            <w:pPr>
              <w:ind w:left="170" w:right="170"/>
              <w:rPr>
                <w:sz w:val="20"/>
                <w:szCs w:val="20"/>
              </w:rPr>
            </w:pPr>
            <w:r w:rsidRPr="00343D81">
              <w:rPr>
                <w:sz w:val="20"/>
                <w:szCs w:val="20"/>
              </w:rPr>
              <w:t xml:space="preserve">Pro každé lůžko sociálního bydlení je třeba spočítat </w:t>
            </w:r>
            <w:proofErr w:type="spellStart"/>
            <w:r w:rsidRPr="00343D81">
              <w:rPr>
                <w:sz w:val="20"/>
                <w:szCs w:val="20"/>
              </w:rPr>
              <w:t>obložnost</w:t>
            </w:r>
            <w:proofErr w:type="spellEnd"/>
            <w:r w:rsidRPr="00343D81">
              <w:rPr>
                <w:sz w:val="20"/>
                <w:szCs w:val="20"/>
              </w:rPr>
              <w:t xml:space="preserve"> po</w:t>
            </w:r>
            <w:r>
              <w:rPr>
                <w:sz w:val="20"/>
                <w:szCs w:val="20"/>
              </w:rPr>
              <w:t>dle</w:t>
            </w:r>
            <w:r w:rsidRPr="00343D81">
              <w:rPr>
                <w:sz w:val="20"/>
                <w:szCs w:val="20"/>
              </w:rPr>
              <w:t xml:space="preserve"> vzorce:</w:t>
            </w:r>
          </w:p>
          <w:p w14:paraId="7CCCBABC" w14:textId="77777777" w:rsidR="00B50908" w:rsidRPr="00CF5864" w:rsidRDefault="00B50908" w:rsidP="00E35202">
            <w:pPr>
              <w:spacing w:line="360" w:lineRule="auto"/>
              <w:ind w:left="-55" w:right="72" w:firstLine="225"/>
              <w:rPr>
                <w:i/>
                <w:sz w:val="18"/>
                <w:szCs w:val="18"/>
              </w:rPr>
            </w:pPr>
            <m:oMathPara>
              <m:oMath>
                <m:r>
                  <w:rPr>
                    <w:rFonts w:ascii="Cambria Math" w:hAnsi="Cambria Math"/>
                    <w:sz w:val="18"/>
                    <w:szCs w:val="18"/>
                  </w:rPr>
                  <m:t>průměrná obložnost lůžka=</m:t>
                </m:r>
                <m:f>
                  <m:fPr>
                    <m:ctrlPr>
                      <w:rPr>
                        <w:rFonts w:ascii="Cambria Math" w:hAnsi="Cambria Math"/>
                        <w:i/>
                        <w:iCs/>
                        <w:sz w:val="18"/>
                        <w:szCs w:val="18"/>
                      </w:rPr>
                    </m:ctrlPr>
                  </m:fPr>
                  <m:num>
                    <m:r>
                      <w:rPr>
                        <w:rFonts w:ascii="Cambria Math" w:hAnsi="Cambria Math"/>
                        <w:sz w:val="18"/>
                        <w:szCs w:val="18"/>
                      </w:rPr>
                      <m:t>počet  dní po které bylo lůžko v daných 12 měsících  obsazeno</m:t>
                    </m:r>
                  </m:num>
                  <m:den>
                    <m:r>
                      <w:rPr>
                        <w:rFonts w:ascii="Cambria Math" w:hAnsi="Cambria Math"/>
                        <w:sz w:val="18"/>
                        <w:szCs w:val="18"/>
                      </w:rPr>
                      <m:t>365</m:t>
                    </m:r>
                  </m:den>
                </m:f>
              </m:oMath>
            </m:oMathPara>
          </w:p>
          <w:p w14:paraId="5524BB34" w14:textId="7103B989" w:rsidR="00B50908" w:rsidRPr="00343D81" w:rsidRDefault="00B50908" w:rsidP="00543211">
            <w:pPr>
              <w:ind w:left="170" w:right="170"/>
              <w:jc w:val="both"/>
              <w:rPr>
                <w:sz w:val="20"/>
                <w:szCs w:val="20"/>
              </w:rPr>
            </w:pPr>
            <w:r>
              <w:rPr>
                <w:sz w:val="20"/>
                <w:szCs w:val="20"/>
              </w:rPr>
              <w:t>P</w:t>
            </w:r>
            <w:r w:rsidRPr="00343D81">
              <w:rPr>
                <w:sz w:val="20"/>
                <w:szCs w:val="20"/>
              </w:rPr>
              <w:t xml:space="preserve">růměrný počet osob se vypočte tak, že se sečtou průměrné </w:t>
            </w:r>
            <w:proofErr w:type="spellStart"/>
            <w:r w:rsidRPr="00343D81">
              <w:rPr>
                <w:sz w:val="20"/>
                <w:szCs w:val="20"/>
              </w:rPr>
              <w:t>obložnosti</w:t>
            </w:r>
            <w:proofErr w:type="spellEnd"/>
            <w:r w:rsidRPr="00343D81">
              <w:rPr>
                <w:sz w:val="20"/>
                <w:szCs w:val="20"/>
              </w:rPr>
              <w:t xml:space="preserve"> za všechna, tj. obsazená i</w:t>
            </w:r>
            <w:r w:rsidR="00137A80">
              <w:rPr>
                <w:sz w:val="20"/>
                <w:szCs w:val="20"/>
              </w:rPr>
              <w:t> </w:t>
            </w:r>
            <w:r w:rsidRPr="00343D81">
              <w:rPr>
                <w:sz w:val="20"/>
                <w:szCs w:val="20"/>
              </w:rPr>
              <w:t>neobsazená lůžka ve správě příjemce:</w:t>
            </w:r>
          </w:p>
          <w:p w14:paraId="7D2E8BEF" w14:textId="77777777" w:rsidR="00B50908" w:rsidRPr="00CF5864" w:rsidRDefault="00B50908" w:rsidP="00E35202">
            <w:pPr>
              <w:ind w:left="170" w:right="170"/>
              <w:rPr>
                <w:sz w:val="18"/>
                <w:szCs w:val="18"/>
              </w:rPr>
            </w:pPr>
            <m:oMath>
              <m:r>
                <w:rPr>
                  <w:rFonts w:ascii="Cambria Math" w:hAnsi="Cambria Math"/>
                  <w:sz w:val="18"/>
                  <w:szCs w:val="18"/>
                </w:rPr>
                <m:t>hodnota indikátoru=průměrná obložnost lůžka 1+ průměrná obložnost lůžka 2 + . . . + průměrná obložnost lůžka n</m:t>
              </m:r>
            </m:oMath>
            <w:r w:rsidRPr="00CF5864">
              <w:rPr>
                <w:sz w:val="18"/>
                <w:szCs w:val="18"/>
              </w:rPr>
              <w:t xml:space="preserve"> </w:t>
            </w:r>
          </w:p>
          <w:p w14:paraId="7DBB4C0D" w14:textId="77777777" w:rsidR="00B50908" w:rsidRPr="00C20B93" w:rsidRDefault="00B50908" w:rsidP="00E35202">
            <w:pPr>
              <w:ind w:left="170" w:right="170"/>
              <w:rPr>
                <w:b/>
              </w:rPr>
            </w:pPr>
            <w:r>
              <w:rPr>
                <w:b/>
                <w:u w:val="single"/>
              </w:rPr>
              <w:t>P</w:t>
            </w:r>
            <w:r w:rsidRPr="00CA5778">
              <w:rPr>
                <w:b/>
                <w:u w:val="single"/>
              </w:rPr>
              <w:t>říklad výpočtu</w:t>
            </w:r>
            <w:r>
              <w:rPr>
                <w:b/>
                <w:u w:val="single"/>
              </w:rPr>
              <w:t xml:space="preserve"> </w:t>
            </w:r>
          </w:p>
          <w:p w14:paraId="15619539" w14:textId="77777777" w:rsidR="00B50908" w:rsidRPr="00CA5778" w:rsidRDefault="00B50908" w:rsidP="00E35202">
            <w:pPr>
              <w:ind w:left="170" w:right="170"/>
              <w:rPr>
                <w:b/>
                <w:u w:val="single"/>
              </w:rPr>
            </w:pPr>
            <w:r>
              <w:rPr>
                <w:b/>
              </w:rPr>
              <w:t>P</w:t>
            </w:r>
            <w:r w:rsidRPr="00C20B93">
              <w:rPr>
                <w:b/>
              </w:rPr>
              <w:t>říjemce spravuje 6 lůžek určených pro sociální bydlení.</w:t>
            </w:r>
          </w:p>
          <w:p w14:paraId="5BA660FB" w14:textId="77777777" w:rsidR="00B50908" w:rsidRPr="00C20B93" w:rsidRDefault="00B50908" w:rsidP="00E35202">
            <w:pPr>
              <w:ind w:left="170" w:right="170"/>
              <w:rPr>
                <w:b/>
                <w:bCs/>
              </w:rPr>
            </w:pPr>
            <w:r w:rsidRPr="00C20B93">
              <w:rPr>
                <w:b/>
                <w:bCs/>
              </w:rPr>
              <w:t>Stanovení výchozí</w:t>
            </w:r>
            <w:r>
              <w:rPr>
                <w:b/>
                <w:bCs/>
              </w:rPr>
              <w:t xml:space="preserve"> </w:t>
            </w:r>
            <w:r w:rsidRPr="00C20B93">
              <w:rPr>
                <w:b/>
                <w:bCs/>
              </w:rPr>
              <w:t>hodnoty</w:t>
            </w:r>
          </w:p>
          <w:p w14:paraId="18E35CA5" w14:textId="77777777" w:rsidR="00B50908" w:rsidRPr="00343D81" w:rsidRDefault="00B50908" w:rsidP="00E35202">
            <w:pPr>
              <w:ind w:left="170" w:right="170"/>
              <w:rPr>
                <w:sz w:val="20"/>
                <w:szCs w:val="20"/>
              </w:rPr>
            </w:pPr>
            <w:r w:rsidRPr="00343D81">
              <w:rPr>
                <w:sz w:val="20"/>
                <w:szCs w:val="20"/>
              </w:rPr>
              <w:t xml:space="preserve">Lůžka č. 1, 2 a 3 byla během 12 měsíců, které předcházely datu podání žádosti, obsazena každý den. </w:t>
            </w:r>
          </w:p>
          <w:p w14:paraId="6565E926" w14:textId="77777777" w:rsidR="00B50908" w:rsidRPr="00343D81" w:rsidRDefault="00B50908" w:rsidP="00E35202">
            <w:pPr>
              <w:ind w:left="170" w:right="170"/>
              <w:rPr>
                <w:sz w:val="20"/>
                <w:szCs w:val="20"/>
              </w:rPr>
            </w:pPr>
            <w:r w:rsidRPr="00343D81">
              <w:rPr>
                <w:sz w:val="20"/>
                <w:szCs w:val="20"/>
              </w:rPr>
              <w:t>Lůžko č. 4 bylo obsazeno 300 dní</w:t>
            </w:r>
            <w:r>
              <w:rPr>
                <w:sz w:val="20"/>
                <w:szCs w:val="20"/>
              </w:rPr>
              <w:t>.</w:t>
            </w:r>
            <w:r w:rsidRPr="00343D81">
              <w:rPr>
                <w:sz w:val="20"/>
                <w:szCs w:val="20"/>
              </w:rPr>
              <w:t xml:space="preserve"> </w:t>
            </w:r>
          </w:p>
          <w:p w14:paraId="11AE5463" w14:textId="77777777" w:rsidR="00B50908" w:rsidRPr="00343D81" w:rsidRDefault="00B50908" w:rsidP="00E35202">
            <w:pPr>
              <w:ind w:left="170" w:right="170"/>
              <w:rPr>
                <w:sz w:val="20"/>
                <w:szCs w:val="20"/>
              </w:rPr>
            </w:pPr>
            <w:r w:rsidRPr="00343D81">
              <w:rPr>
                <w:sz w:val="20"/>
                <w:szCs w:val="20"/>
              </w:rPr>
              <w:t xml:space="preserve">Lůžko č. 5 bylo obsazeno 180 dní. </w:t>
            </w:r>
          </w:p>
          <w:p w14:paraId="67E81DEC" w14:textId="77777777" w:rsidR="00B50908" w:rsidRPr="00343D81" w:rsidRDefault="00B50908" w:rsidP="00E35202">
            <w:pPr>
              <w:ind w:left="170" w:right="170"/>
              <w:rPr>
                <w:sz w:val="20"/>
                <w:szCs w:val="20"/>
              </w:rPr>
            </w:pPr>
            <w:r w:rsidRPr="00343D81">
              <w:rPr>
                <w:sz w:val="20"/>
                <w:szCs w:val="20"/>
              </w:rPr>
              <w:t>Lůžko č. 6 nebylo obsazeno vůbec.  </w:t>
            </w:r>
          </w:p>
          <w:p w14:paraId="4ED0DD45" w14:textId="77777777" w:rsidR="00B50908" w:rsidRPr="00CF5864" w:rsidRDefault="00853B00" w:rsidP="00E35202">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č.1</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3DC5878B" w14:textId="77777777" w:rsidR="00B50908" w:rsidRPr="001B0B8C" w:rsidRDefault="00853B00" w:rsidP="00E35202">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č.2</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=1průměrná obložnost lůžka č.3=</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5DEDB36A" w14:textId="77777777" w:rsidR="00B50908" w:rsidRPr="00CF5864" w:rsidRDefault="00B50908" w:rsidP="00E35202">
            <w:pPr>
              <w:ind w:left="170" w:right="170"/>
              <w:rPr>
                <w:sz w:val="18"/>
                <w:szCs w:val="18"/>
              </w:rPr>
            </w:pPr>
            <m:oMathPara>
              <m:oMathParaPr>
                <m:jc m:val="left"/>
              </m:oMathParaPr>
              <m:oMath>
                <m:r>
                  <w:rPr>
                    <w:rFonts w:ascii="Cambria Math" w:hAnsi="Cambria Math"/>
                    <w:sz w:val="18"/>
                    <w:szCs w:val="18"/>
                  </w:rPr>
                  <m:t>průměrná obložnost lůžka č. 4=</m:t>
                </m:r>
                <m:f>
                  <m:fPr>
                    <m:ctrlPr>
                      <w:rPr>
                        <w:rFonts w:ascii="Cambria Math" w:hAnsi="Cambria Math"/>
                        <w:i/>
                        <w:iCs/>
                        <w:sz w:val="18"/>
                        <w:szCs w:val="18"/>
                      </w:rPr>
                    </m:ctrlPr>
                  </m:fPr>
                  <m:num>
                    <m:r>
                      <w:rPr>
                        <w:rFonts w:ascii="Cambria Math" w:hAnsi="Cambria Math"/>
                        <w:sz w:val="18"/>
                        <w:szCs w:val="18"/>
                      </w:rPr>
                      <m:t>300</m:t>
                    </m:r>
                  </m:num>
                  <m:den>
                    <m:r>
                      <w:rPr>
                        <w:rFonts w:ascii="Cambria Math" w:hAnsi="Cambria Math"/>
                        <w:sz w:val="18"/>
                        <w:szCs w:val="18"/>
                      </w:rPr>
                      <m:t>365</m:t>
                    </m:r>
                  </m:den>
                </m:f>
                <m:r>
                  <w:rPr>
                    <w:rFonts w:ascii="Cambria Math" w:hAnsi="Cambria Math"/>
                    <w:sz w:val="18"/>
                    <w:szCs w:val="18"/>
                  </w:rPr>
                  <m:t>=0,82</m:t>
                </m:r>
              </m:oMath>
            </m:oMathPara>
          </w:p>
          <w:p w14:paraId="0308D423" w14:textId="77777777" w:rsidR="00B50908" w:rsidRPr="00CF5864" w:rsidRDefault="00B50908" w:rsidP="00E35202">
            <w:pPr>
              <w:ind w:left="170" w:right="170"/>
              <w:rPr>
                <w:sz w:val="18"/>
                <w:szCs w:val="18"/>
              </w:rPr>
            </w:pPr>
            <m:oMathPara>
              <m:oMathParaPr>
                <m:jc m:val="left"/>
              </m:oMathParaPr>
              <m:oMath>
                <m:r>
                  <w:rPr>
                    <w:rFonts w:ascii="Cambria Math" w:hAnsi="Cambria Math"/>
                    <w:sz w:val="18"/>
                    <w:szCs w:val="18"/>
                  </w:rPr>
                  <w:lastRenderedPageBreak/>
                  <m:t>průměrná obložnost lůžka č. 5=</m:t>
                </m:r>
                <m:f>
                  <m:fPr>
                    <m:ctrlPr>
                      <w:rPr>
                        <w:rFonts w:ascii="Cambria Math" w:hAnsi="Cambria Math"/>
                        <w:i/>
                        <w:iCs/>
                        <w:sz w:val="18"/>
                        <w:szCs w:val="18"/>
                      </w:rPr>
                    </m:ctrlPr>
                  </m:fPr>
                  <m:num>
                    <m:r>
                      <w:rPr>
                        <w:rFonts w:ascii="Cambria Math" w:hAnsi="Cambria Math"/>
                        <w:sz w:val="18"/>
                        <w:szCs w:val="18"/>
                      </w:rPr>
                      <m:t>180</m:t>
                    </m:r>
                  </m:num>
                  <m:den>
                    <m:r>
                      <w:rPr>
                        <w:rFonts w:ascii="Cambria Math" w:hAnsi="Cambria Math"/>
                        <w:sz w:val="18"/>
                        <w:szCs w:val="18"/>
                      </w:rPr>
                      <m:t>365</m:t>
                    </m:r>
                  </m:den>
                </m:f>
                <m:r>
                  <w:rPr>
                    <w:rFonts w:ascii="Cambria Math" w:hAnsi="Cambria Math"/>
                    <w:sz w:val="18"/>
                    <w:szCs w:val="18"/>
                  </w:rPr>
                  <m:t>=0,49</m:t>
                </m:r>
              </m:oMath>
            </m:oMathPara>
          </w:p>
          <w:p w14:paraId="04BEE20A" w14:textId="77777777" w:rsidR="00B50908" w:rsidRPr="00CF5864" w:rsidRDefault="00B50908" w:rsidP="00E35202">
            <w:pPr>
              <w:ind w:left="170" w:right="170"/>
              <w:rPr>
                <w:sz w:val="18"/>
                <w:szCs w:val="18"/>
              </w:rPr>
            </w:pPr>
            <m:oMathPara>
              <m:oMathParaPr>
                <m:jc m:val="left"/>
              </m:oMathParaPr>
              <m:oMath>
                <m:r>
                  <w:rPr>
                    <w:rFonts w:ascii="Cambria Math" w:hAnsi="Cambria Math"/>
                    <w:sz w:val="18"/>
                    <w:szCs w:val="18"/>
                  </w:rPr>
                  <m:t>průměrná obložnost lůžka č.6=</m:t>
                </m:r>
                <m:f>
                  <m:fPr>
                    <m:ctrlPr>
                      <w:rPr>
                        <w:rFonts w:ascii="Cambria Math" w:hAnsi="Cambria Math"/>
                        <w:i/>
                        <w:iCs/>
                        <w:sz w:val="18"/>
                        <w:szCs w:val="18"/>
                      </w:rPr>
                    </m:ctrlPr>
                  </m:fPr>
                  <m:num>
                    <m:r>
                      <w:rPr>
                        <w:rFonts w:ascii="Cambria Math" w:hAnsi="Cambria Math"/>
                        <w:sz w:val="18"/>
                        <w:szCs w:val="18"/>
                      </w:rPr>
                      <m:t>0</m:t>
                    </m:r>
                  </m:num>
                  <m:den>
                    <m:r>
                      <w:rPr>
                        <w:rFonts w:ascii="Cambria Math" w:hAnsi="Cambria Math"/>
                        <w:sz w:val="18"/>
                        <w:szCs w:val="18"/>
                      </w:rPr>
                      <m:t>365</m:t>
                    </m:r>
                  </m:den>
                </m:f>
                <m:r>
                  <w:rPr>
                    <w:rFonts w:ascii="Cambria Math" w:hAnsi="Cambria Math"/>
                    <w:sz w:val="18"/>
                    <w:szCs w:val="18"/>
                  </w:rPr>
                  <m:t>=0</m:t>
                </m:r>
              </m:oMath>
            </m:oMathPara>
          </w:p>
          <w:p w14:paraId="29F24A44" w14:textId="77777777" w:rsidR="00B50908" w:rsidRPr="00CF5864" w:rsidRDefault="00B50908" w:rsidP="00E35202">
            <w:pPr>
              <w:ind w:left="170" w:right="170"/>
              <w:rPr>
                <w:sz w:val="18"/>
                <w:szCs w:val="18"/>
              </w:rPr>
            </w:pPr>
            <m:oMathPara>
              <m:oMathParaPr>
                <m:jc m:val="left"/>
              </m:oMathParaPr>
              <m:oMath>
                <m:r>
                  <w:rPr>
                    <w:rFonts w:ascii="Cambria Math" w:hAnsi="Cambria Math"/>
                    <w:sz w:val="18"/>
                    <w:szCs w:val="18"/>
                  </w:rPr>
                  <m:t>výchozí hodnota indikátoru=1+1+1+0,82+0,49+0</m:t>
                </m:r>
              </m:oMath>
            </m:oMathPara>
          </w:p>
          <w:p w14:paraId="4F17D8C0" w14:textId="77777777" w:rsidR="00B50908" w:rsidRPr="00CF5864" w:rsidRDefault="00B50908" w:rsidP="00E35202">
            <w:pPr>
              <w:ind w:left="170" w:right="170"/>
              <w:rPr>
                <w:sz w:val="18"/>
                <w:szCs w:val="18"/>
              </w:rPr>
            </w:pPr>
            <m:oMath>
              <m:r>
                <w:rPr>
                  <w:rFonts w:ascii="Cambria Math" w:hAnsi="Cambria Math"/>
                  <w:sz w:val="18"/>
                  <w:szCs w:val="18"/>
                </w:rPr>
                <m:t>výchozí hodnota indikátoru=</m:t>
              </m:r>
            </m:oMath>
            <w:r w:rsidRPr="00CF5864">
              <w:rPr>
                <w:sz w:val="18"/>
                <w:szCs w:val="18"/>
              </w:rPr>
              <w:t>4,31</w:t>
            </w:r>
          </w:p>
          <w:p w14:paraId="60E32855" w14:textId="77777777" w:rsidR="00B50908" w:rsidRPr="00C20B93" w:rsidRDefault="00B50908" w:rsidP="00543211">
            <w:pPr>
              <w:ind w:left="170" w:right="170"/>
              <w:jc w:val="both"/>
              <w:rPr>
                <w:b/>
                <w:bCs/>
              </w:rPr>
            </w:pPr>
            <w:r w:rsidRPr="00C20B93">
              <w:rPr>
                <w:b/>
                <w:bCs/>
              </w:rPr>
              <w:t>Na 6 lůžkách byl</w:t>
            </w:r>
            <w:r>
              <w:rPr>
                <w:b/>
                <w:bCs/>
              </w:rPr>
              <w:t>y</w:t>
            </w:r>
            <w:r w:rsidRPr="00C20B93">
              <w:rPr>
                <w:b/>
                <w:bCs/>
              </w:rPr>
              <w:t xml:space="preserve"> v</w:t>
            </w:r>
            <w:r>
              <w:rPr>
                <w:b/>
                <w:bCs/>
              </w:rPr>
              <w:t> </w:t>
            </w:r>
            <w:r w:rsidRPr="00C20B93">
              <w:rPr>
                <w:b/>
                <w:bCs/>
              </w:rPr>
              <w:t>daném</w:t>
            </w:r>
            <w:r>
              <w:rPr>
                <w:b/>
                <w:bCs/>
              </w:rPr>
              <w:t xml:space="preserve"> období</w:t>
            </w:r>
            <w:r w:rsidRPr="00C20B93">
              <w:rPr>
                <w:b/>
                <w:bCs/>
              </w:rPr>
              <w:t xml:space="preserve"> průměrně ubytován</w:t>
            </w:r>
            <w:r>
              <w:rPr>
                <w:b/>
                <w:bCs/>
              </w:rPr>
              <w:t>y</w:t>
            </w:r>
            <w:r w:rsidRPr="00C20B93">
              <w:rPr>
                <w:b/>
                <w:bCs/>
              </w:rPr>
              <w:t xml:space="preserve"> 4,31 osoby</w:t>
            </w:r>
            <w:r>
              <w:rPr>
                <w:b/>
                <w:bCs/>
              </w:rPr>
              <w:t xml:space="preserve"> (hodnota je vykazována s přesností na dvě desetinná místa)</w:t>
            </w:r>
            <w:r w:rsidRPr="00C20B93">
              <w:rPr>
                <w:b/>
                <w:bCs/>
              </w:rPr>
              <w:t>.</w:t>
            </w:r>
          </w:p>
          <w:p w14:paraId="058F40AA" w14:textId="77777777" w:rsidR="00B50908" w:rsidRPr="00C20B93" w:rsidRDefault="00B50908" w:rsidP="00E35202">
            <w:pPr>
              <w:ind w:left="170" w:right="170"/>
              <w:rPr>
                <w:b/>
                <w:bCs/>
                <w:u w:val="single"/>
              </w:rPr>
            </w:pPr>
            <w:r w:rsidRPr="00C20B93">
              <w:rPr>
                <w:b/>
                <w:bCs/>
                <w:u w:val="single"/>
              </w:rPr>
              <w:t>Stanovení cílové hodnoty</w:t>
            </w:r>
          </w:p>
          <w:p w14:paraId="63B06FEE" w14:textId="77777777" w:rsidR="00B50908" w:rsidRPr="00343D81" w:rsidRDefault="00B50908" w:rsidP="00543211">
            <w:pPr>
              <w:ind w:left="170" w:right="170"/>
              <w:jc w:val="both"/>
              <w:rPr>
                <w:sz w:val="20"/>
                <w:szCs w:val="20"/>
              </w:rPr>
            </w:pPr>
            <w:r w:rsidRPr="00343D81">
              <w:rPr>
                <w:sz w:val="20"/>
                <w:szCs w:val="20"/>
              </w:rPr>
              <w:t>Žadatel zjistí</w:t>
            </w:r>
            <w:r>
              <w:rPr>
                <w:sz w:val="20"/>
                <w:szCs w:val="20"/>
              </w:rPr>
              <w:t xml:space="preserve">, </w:t>
            </w:r>
            <w:r w:rsidRPr="00343D81">
              <w:rPr>
                <w:sz w:val="20"/>
                <w:szCs w:val="20"/>
              </w:rPr>
              <w:t>průměrn</w:t>
            </w:r>
            <w:r>
              <w:rPr>
                <w:sz w:val="20"/>
                <w:szCs w:val="20"/>
              </w:rPr>
              <w:t>ý počet</w:t>
            </w:r>
            <w:r w:rsidRPr="00343D81">
              <w:rPr>
                <w:sz w:val="20"/>
                <w:szCs w:val="20"/>
              </w:rPr>
              <w:t xml:space="preserve"> osob</w:t>
            </w:r>
            <w:r>
              <w:rPr>
                <w:sz w:val="20"/>
                <w:szCs w:val="20"/>
              </w:rPr>
              <w:t>, ubytovaných</w:t>
            </w:r>
            <w:r w:rsidRPr="00343D81">
              <w:rPr>
                <w:sz w:val="20"/>
                <w:szCs w:val="20"/>
              </w:rPr>
              <w:t xml:space="preserve"> před realizací projektu na jednom lůžku v sociálních bytech</w:t>
            </w:r>
            <w:r>
              <w:rPr>
                <w:sz w:val="20"/>
                <w:szCs w:val="20"/>
              </w:rPr>
              <w:t>.</w:t>
            </w:r>
            <w:r w:rsidRPr="00343D81">
              <w:rPr>
                <w:sz w:val="20"/>
                <w:szCs w:val="20"/>
              </w:rPr>
              <w:t xml:space="preserve"> </w:t>
            </w:r>
            <w:r>
              <w:rPr>
                <w:sz w:val="20"/>
                <w:szCs w:val="20"/>
              </w:rPr>
              <w:t>V</w:t>
            </w:r>
            <w:r w:rsidRPr="00343D81">
              <w:rPr>
                <w:sz w:val="20"/>
                <w:szCs w:val="20"/>
              </w:rPr>
              <w:t>ýchozí hodnotu (v tomto případě 4,31) vydělí původním počtem lůžek (v tomto případě 6):</w:t>
            </w:r>
          </w:p>
          <w:p w14:paraId="02C2E3D1" w14:textId="77777777" w:rsidR="00B50908" w:rsidRPr="00CF5864" w:rsidRDefault="00B50908" w:rsidP="00E35202">
            <w:pPr>
              <w:ind w:left="170" w:right="170"/>
              <w:rPr>
                <w:sz w:val="18"/>
                <w:szCs w:val="18"/>
              </w:rPr>
            </w:pPr>
            <m:oMathPara>
              <m:oMathParaPr>
                <m:jc m:val="left"/>
              </m:oMathParaPr>
              <m:oMath>
                <m:r>
                  <w:rPr>
                    <w:rFonts w:ascii="Cambria Math" w:eastAsiaTheme="minorEastAsia" w:hAnsi="Cambria Math"/>
                    <w:sz w:val="18"/>
                    <w:szCs w:val="18"/>
                  </w:rPr>
                  <m:t xml:space="preserve">průměrný </m:t>
                </m:r>
                <m:r>
                  <w:rPr>
                    <w:rFonts w:ascii="Cambria Math" w:hAnsi="Cambria Math"/>
                    <w:sz w:val="18"/>
                    <w:szCs w:val="18"/>
                  </w:rPr>
                  <m:t xml:space="preserve">počet osob na 1 </m:t>
                </m:r>
                <m:r>
                  <m:rPr>
                    <m:sty m:val="p"/>
                  </m:rPr>
                  <w:rPr>
                    <w:rFonts w:ascii="Cambria Math" w:hAnsi="Cambria Math"/>
                    <w:sz w:val="18"/>
                    <w:szCs w:val="18"/>
                  </w:rPr>
                  <m:t>lůžko=</m:t>
                </m:r>
                <m:f>
                  <m:fPr>
                    <m:ctrlPr>
                      <w:rPr>
                        <w:rFonts w:ascii="Cambria Math" w:hAnsi="Cambria Math"/>
                        <w:sz w:val="18"/>
                        <w:szCs w:val="18"/>
                      </w:rPr>
                    </m:ctrlPr>
                  </m:fPr>
                  <m:num>
                    <m:r>
                      <m:rPr>
                        <m:sty m:val="p"/>
                      </m:rPr>
                      <w:rPr>
                        <w:rFonts w:ascii="Cambria Math" w:hAnsi="Cambria Math"/>
                        <w:sz w:val="18"/>
                        <w:szCs w:val="18"/>
                      </w:rPr>
                      <m:t>4,31</m:t>
                    </m:r>
                  </m:num>
                  <m:den>
                    <m:r>
                      <m:rPr>
                        <m:sty m:val="p"/>
                      </m:rPr>
                      <w:rPr>
                        <w:rFonts w:ascii="Cambria Math" w:hAnsi="Cambria Math"/>
                        <w:sz w:val="18"/>
                        <w:szCs w:val="18"/>
                      </w:rPr>
                      <m:t>6</m:t>
                    </m:r>
                  </m:den>
                </m:f>
              </m:oMath>
            </m:oMathPara>
          </w:p>
          <w:p w14:paraId="09AA810D" w14:textId="77777777" w:rsidR="00B50908" w:rsidRDefault="00B50908" w:rsidP="00E35202">
            <w:pPr>
              <w:ind w:left="170" w:right="170"/>
              <w:rPr>
                <w:sz w:val="18"/>
                <w:szCs w:val="18"/>
              </w:rPr>
            </w:pPr>
            <m:oMath>
              <m:r>
                <w:rPr>
                  <w:rFonts w:ascii="Cambria Math" w:hAnsi="Cambria Math"/>
                  <w:sz w:val="18"/>
                  <w:szCs w:val="18"/>
                </w:rPr>
                <m:t>průměrný počet osob na 1 lůžko</m:t>
              </m:r>
            </m:oMath>
            <w:r w:rsidRPr="00CF5864">
              <w:rPr>
                <w:sz w:val="18"/>
                <w:szCs w:val="18"/>
              </w:rPr>
              <w:t xml:space="preserve"> = 0,72</w:t>
            </w:r>
          </w:p>
          <w:p w14:paraId="6D258512" w14:textId="77777777" w:rsidR="00B50908" w:rsidRPr="00343D81" w:rsidRDefault="00B50908" w:rsidP="00543211">
            <w:pPr>
              <w:ind w:left="170" w:right="170"/>
              <w:jc w:val="both"/>
              <w:rPr>
                <w:sz w:val="20"/>
                <w:szCs w:val="20"/>
              </w:rPr>
            </w:pPr>
            <w:r w:rsidRPr="00343D81">
              <w:rPr>
                <w:sz w:val="20"/>
                <w:szCs w:val="20"/>
              </w:rPr>
              <w:t>V případě, že příjemce před realizací projektu nemá ve správě žádné sociální byty, pro které je výpočet možné provést, bude použita hodnota 0,7.</w:t>
            </w:r>
          </w:p>
          <w:p w14:paraId="536F00F5" w14:textId="77777777" w:rsidR="00B50908" w:rsidRPr="00343D81" w:rsidRDefault="00B50908" w:rsidP="00543211">
            <w:pPr>
              <w:ind w:left="170" w:right="170"/>
              <w:jc w:val="both"/>
              <w:rPr>
                <w:sz w:val="20"/>
                <w:szCs w:val="20"/>
              </w:rPr>
            </w:pPr>
            <w:r w:rsidRPr="00343D81">
              <w:rPr>
                <w:sz w:val="20"/>
                <w:szCs w:val="20"/>
              </w:rPr>
              <w:t>Poté žadatel sečte počet lůžek před realizací projektu (6) a počet lůžek, kter</w:t>
            </w:r>
            <w:r>
              <w:rPr>
                <w:sz w:val="20"/>
                <w:szCs w:val="20"/>
              </w:rPr>
              <w:t>á př</w:t>
            </w:r>
            <w:r w:rsidRPr="00343D81">
              <w:rPr>
                <w:sz w:val="20"/>
                <w:szCs w:val="20"/>
              </w:rPr>
              <w:t>i</w:t>
            </w:r>
            <w:r>
              <w:rPr>
                <w:sz w:val="20"/>
                <w:szCs w:val="20"/>
              </w:rPr>
              <w:t xml:space="preserve"> realizaci</w:t>
            </w:r>
            <w:r w:rsidRPr="00343D81">
              <w:rPr>
                <w:sz w:val="20"/>
                <w:szCs w:val="20"/>
              </w:rPr>
              <w:t xml:space="preserve"> projektu vytvoří (pro tento případ uvažujeme, že se zavazuje vytvořit další 4 lůžka) a vynásobí tuto hodnotu průměrným počtem osob na 1 lůžko</w:t>
            </w:r>
            <w:r>
              <w:rPr>
                <w:sz w:val="20"/>
                <w:szCs w:val="20"/>
              </w:rPr>
              <w:t>,</w:t>
            </w:r>
            <w:r w:rsidRPr="00343D81">
              <w:rPr>
                <w:sz w:val="20"/>
                <w:szCs w:val="20"/>
              </w:rPr>
              <w:t xml:space="preserve"> tj. 0,72</w:t>
            </w:r>
            <w:r>
              <w:rPr>
                <w:sz w:val="20"/>
                <w:szCs w:val="20"/>
              </w:rPr>
              <w:t>.</w:t>
            </w:r>
          </w:p>
          <w:p w14:paraId="6484AA9E" w14:textId="77777777" w:rsidR="00B50908" w:rsidRPr="00CF5864" w:rsidRDefault="00B50908" w:rsidP="00E35202">
            <w:pPr>
              <w:ind w:left="170" w:right="170"/>
              <w:rPr>
                <w:sz w:val="18"/>
                <w:szCs w:val="18"/>
              </w:rPr>
            </w:pPr>
            <m:oMathPara>
              <m:oMathParaPr>
                <m:jc m:val="left"/>
              </m:oMathParaPr>
              <m:oMath>
                <m:r>
                  <w:rPr>
                    <w:rFonts w:ascii="Cambria Math" w:hAnsi="Cambria Math"/>
                    <w:sz w:val="18"/>
                    <w:szCs w:val="18"/>
                  </w:rPr>
                  <m:t>cílová hodnota indikátoru=</m:t>
                </m:r>
                <m:d>
                  <m:dPr>
                    <m:ctrlPr>
                      <w:rPr>
                        <w:rFonts w:ascii="Cambria Math" w:hAnsi="Cambria Math"/>
                        <w:i/>
                        <w:iCs/>
                        <w:sz w:val="18"/>
                        <w:szCs w:val="18"/>
                      </w:rPr>
                    </m:ctrlPr>
                  </m:dPr>
                  <m:e>
                    <m:r>
                      <w:rPr>
                        <w:rFonts w:ascii="Cambria Math" w:hAnsi="Cambria Math"/>
                        <w:sz w:val="18"/>
                        <w:szCs w:val="18"/>
                      </w:rPr>
                      <m:t>6+4</m:t>
                    </m:r>
                  </m:e>
                </m:d>
                <m:r>
                  <w:rPr>
                    <w:rFonts w:ascii="Cambria Math" w:hAnsi="Cambria Math"/>
                    <w:sz w:val="18"/>
                    <w:szCs w:val="18"/>
                  </w:rPr>
                  <m:t>*0,72</m:t>
                </m:r>
              </m:oMath>
            </m:oMathPara>
          </w:p>
          <w:p w14:paraId="509253A7" w14:textId="77777777" w:rsidR="00B50908" w:rsidRPr="00CF5864" w:rsidRDefault="00B50908" w:rsidP="00E35202">
            <w:pPr>
              <w:ind w:left="170" w:right="170"/>
              <w:rPr>
                <w:sz w:val="18"/>
                <w:szCs w:val="18"/>
              </w:rPr>
            </w:pPr>
            <m:oMath>
              <m:r>
                <w:rPr>
                  <w:rFonts w:ascii="Cambria Math" w:hAnsi="Cambria Math"/>
                  <w:sz w:val="18"/>
                  <w:szCs w:val="18"/>
                </w:rPr>
                <m:t xml:space="preserve">cílová hodnota indikátoru= </m:t>
              </m:r>
            </m:oMath>
            <w:r w:rsidRPr="00CF5864">
              <w:rPr>
                <w:sz w:val="18"/>
                <w:szCs w:val="18"/>
              </w:rPr>
              <w:t>7,2</w:t>
            </w:r>
          </w:p>
          <w:p w14:paraId="18A008DC" w14:textId="38CF6032" w:rsidR="00B50908" w:rsidRPr="00343D81" w:rsidRDefault="00B50908" w:rsidP="00543211">
            <w:pPr>
              <w:ind w:left="170" w:right="170"/>
              <w:jc w:val="both"/>
              <w:rPr>
                <w:sz w:val="20"/>
                <w:szCs w:val="20"/>
              </w:rPr>
            </w:pPr>
            <w:r w:rsidRPr="00343D81">
              <w:rPr>
                <w:b/>
                <w:bCs/>
                <w:sz w:val="20"/>
                <w:szCs w:val="20"/>
                <w:u w:val="single"/>
              </w:rPr>
              <w:t>Dosaženou hodnotu</w:t>
            </w:r>
            <w:r w:rsidRPr="00343D81">
              <w:rPr>
                <w:sz w:val="20"/>
                <w:szCs w:val="20"/>
              </w:rPr>
              <w:t xml:space="preserve"> žadatel vykazuje ve zprávách o udržitelnosti vždy za předcházející kalendářní rok (poprvé ve druhé </w:t>
            </w:r>
            <w:r w:rsidR="00137A80">
              <w:rPr>
                <w:sz w:val="20"/>
                <w:szCs w:val="20"/>
              </w:rPr>
              <w:t xml:space="preserve">zprávě </w:t>
            </w:r>
            <w:r w:rsidRPr="00343D81">
              <w:rPr>
                <w:sz w:val="20"/>
                <w:szCs w:val="20"/>
              </w:rPr>
              <w:t>o udržitelnosti). Výpočet</w:t>
            </w:r>
            <w:r>
              <w:rPr>
                <w:sz w:val="20"/>
                <w:szCs w:val="20"/>
              </w:rPr>
              <w:t xml:space="preserve"> dosažené</w:t>
            </w:r>
            <w:r w:rsidRPr="00343D81">
              <w:rPr>
                <w:sz w:val="20"/>
                <w:szCs w:val="20"/>
              </w:rPr>
              <w:t xml:space="preserve"> hodnoty je stejný jako v případě výchozí hodnoty s tím rozdílem, že výpočet </w:t>
            </w:r>
            <w:r>
              <w:rPr>
                <w:sz w:val="20"/>
                <w:szCs w:val="20"/>
              </w:rPr>
              <w:t xml:space="preserve">se </w:t>
            </w:r>
            <w:r w:rsidRPr="00343D81">
              <w:rPr>
                <w:sz w:val="20"/>
                <w:szCs w:val="20"/>
              </w:rPr>
              <w:t xml:space="preserve">provede </w:t>
            </w:r>
            <w:proofErr w:type="gramStart"/>
            <w:r w:rsidRPr="00343D81">
              <w:rPr>
                <w:sz w:val="20"/>
                <w:szCs w:val="20"/>
              </w:rPr>
              <w:t>za  </w:t>
            </w:r>
            <w:r w:rsidRPr="00343D81">
              <w:rPr>
                <w:sz w:val="20"/>
                <w:szCs w:val="20"/>
                <w:u w:val="single"/>
              </w:rPr>
              <w:t>VŠECHNA</w:t>
            </w:r>
            <w:proofErr w:type="gramEnd"/>
            <w:r w:rsidRPr="00343D81">
              <w:rPr>
                <w:sz w:val="20"/>
                <w:szCs w:val="20"/>
              </w:rPr>
              <w:t xml:space="preserve"> lůžka v sociálních bytech, </w:t>
            </w:r>
            <w:r>
              <w:rPr>
                <w:sz w:val="20"/>
                <w:szCs w:val="20"/>
              </w:rPr>
              <w:t>které má příjemce ve správě</w:t>
            </w:r>
            <w:r w:rsidRPr="00343D81">
              <w:rPr>
                <w:sz w:val="20"/>
                <w:szCs w:val="20"/>
              </w:rPr>
              <w:t xml:space="preserve"> (tj. </w:t>
            </w:r>
            <w:r>
              <w:rPr>
                <w:sz w:val="20"/>
                <w:szCs w:val="20"/>
              </w:rPr>
              <w:t xml:space="preserve">v uvedeném příkladu jde o </w:t>
            </w:r>
            <w:r w:rsidRPr="00343D81">
              <w:rPr>
                <w:sz w:val="20"/>
                <w:szCs w:val="20"/>
              </w:rPr>
              <w:t xml:space="preserve">10 </w:t>
            </w:r>
            <w:r>
              <w:rPr>
                <w:sz w:val="20"/>
                <w:szCs w:val="20"/>
              </w:rPr>
              <w:t xml:space="preserve">(6+4) </w:t>
            </w:r>
            <w:r w:rsidRPr="00343D81">
              <w:rPr>
                <w:sz w:val="20"/>
                <w:szCs w:val="20"/>
              </w:rPr>
              <w:t>lůžek).</w:t>
            </w:r>
          </w:p>
        </w:tc>
      </w:tr>
    </w:tbl>
    <w:p w14:paraId="35F6DDFA" w14:textId="77777777" w:rsidR="00B50908" w:rsidRPr="00C86089" w:rsidRDefault="00B50908" w:rsidP="00B50908">
      <w:r>
        <w:lastRenderedPageBreak/>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B50908" w:rsidRPr="0098535B" w14:paraId="768EE278" w14:textId="77777777" w:rsidTr="00E35202">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AAE94CA" w14:textId="77777777" w:rsidR="00B50908" w:rsidRPr="0098535B" w:rsidRDefault="00B50908" w:rsidP="00E35202">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B50908" w:rsidRPr="0098535B" w14:paraId="3F8CE6B9" w14:textId="77777777" w:rsidTr="00E35202">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29314AC"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B50908" w:rsidRPr="0098535B" w14:paraId="01BF558C" w14:textId="77777777" w:rsidTr="00E35202">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1B7C11B0" w14:textId="77777777" w:rsidR="00B50908" w:rsidRPr="00194C06" w:rsidRDefault="00B50908" w:rsidP="00E35202">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Nárůst kapacity</w:t>
            </w:r>
            <w:r w:rsidRPr="00087308">
              <w:rPr>
                <w:rFonts w:asciiTheme="majorHAnsi" w:hAnsiTheme="majorHAnsi"/>
                <w:b/>
                <w:bCs/>
                <w:caps/>
                <w:color w:val="000000"/>
                <w:sz w:val="24"/>
                <w:szCs w:val="24"/>
              </w:rPr>
              <w:t xml:space="preserve"> sociálních bytů</w:t>
            </w:r>
          </w:p>
        </w:tc>
      </w:tr>
      <w:tr w:rsidR="00B50908" w:rsidRPr="0098535B" w14:paraId="37BDA493" w14:textId="77777777" w:rsidTr="00E35202">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4418FB6"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2330746"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AAABDDA"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3424199" w14:textId="77777777" w:rsidR="00B50908" w:rsidRPr="0098535B" w:rsidRDefault="00B50908" w:rsidP="00E35202">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FDB3644" w14:textId="77777777" w:rsidR="00B50908" w:rsidRPr="0098535B" w:rsidRDefault="00B50908" w:rsidP="00E35202">
            <w:pPr>
              <w:spacing w:before="80" w:after="80"/>
              <w:ind w:right="57"/>
              <w:jc w:val="center"/>
              <w:rPr>
                <w:b/>
                <w:bCs/>
                <w:color w:val="000000"/>
                <w:sz w:val="18"/>
                <w:szCs w:val="18"/>
              </w:rPr>
            </w:pPr>
            <w:r>
              <w:rPr>
                <w:b/>
                <w:bCs/>
                <w:color w:val="000000"/>
                <w:sz w:val="18"/>
                <w:szCs w:val="18"/>
              </w:rPr>
              <w:t>Projektový indikátor</w:t>
            </w:r>
          </w:p>
        </w:tc>
      </w:tr>
      <w:tr w:rsidR="00B50908" w:rsidRPr="0098535B" w14:paraId="49EC2B2F" w14:textId="77777777" w:rsidTr="00E35202">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015F6C08" w14:textId="77777777" w:rsidR="00B50908" w:rsidRPr="0098535B" w:rsidRDefault="00B50908" w:rsidP="00E35202">
            <w:pPr>
              <w:spacing w:before="120" w:after="120"/>
              <w:jc w:val="center"/>
              <w:rPr>
                <w:b/>
                <w:bCs/>
                <w:color w:val="000000"/>
              </w:rPr>
            </w:pPr>
            <w:r w:rsidRPr="00087308">
              <w:rPr>
                <w:b/>
                <w:bCs/>
                <w:color w:val="000000"/>
              </w:rPr>
              <w:t>5 53 10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4C00D1A" w14:textId="77777777" w:rsidR="00B50908" w:rsidRPr="0098535B" w:rsidRDefault="00B50908" w:rsidP="00E35202">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16C38002" w14:textId="77777777" w:rsidR="00B50908" w:rsidRPr="0098535B" w:rsidRDefault="00B50908" w:rsidP="00E35202">
            <w:pPr>
              <w:spacing w:before="120" w:after="120"/>
              <w:jc w:val="center"/>
              <w:rPr>
                <w:b/>
                <w:bCs/>
                <w:color w:val="000000"/>
                <w:vertAlign w:val="superscript"/>
              </w:rPr>
            </w:pPr>
            <w:r w:rsidRPr="00087308">
              <w:rPr>
                <w:b/>
                <w:bCs/>
                <w:color w:val="000000"/>
              </w:rPr>
              <w:t>Lůžka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5127855" w14:textId="77777777" w:rsidR="00B50908" w:rsidRPr="0098535B" w:rsidRDefault="00B50908" w:rsidP="00E35202">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109F4A25" w14:textId="77777777" w:rsidR="00B50908" w:rsidRPr="0098535B" w:rsidRDefault="00B50908" w:rsidP="00E35202">
            <w:pPr>
              <w:spacing w:before="120" w:after="120"/>
              <w:ind w:left="-70" w:firstLine="70"/>
              <w:jc w:val="center"/>
              <w:rPr>
                <w:b/>
                <w:bCs/>
                <w:color w:val="000000"/>
              </w:rPr>
            </w:pPr>
            <w:r>
              <w:rPr>
                <w:b/>
                <w:bCs/>
                <w:color w:val="000000"/>
              </w:rPr>
              <w:t>Ano</w:t>
            </w:r>
          </w:p>
        </w:tc>
      </w:tr>
      <w:tr w:rsidR="00B50908" w:rsidRPr="0098535B" w14:paraId="5E8B8F68" w14:textId="77777777" w:rsidTr="00E35202">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4417754"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B50908" w:rsidRPr="0098535B" w14:paraId="224CFD1C" w14:textId="77777777" w:rsidTr="00E35202">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B0963F8" w14:textId="2B34A105" w:rsidR="00B50908" w:rsidRPr="00B276E4" w:rsidRDefault="00B50908" w:rsidP="00B50908">
            <w:pPr>
              <w:spacing w:before="120" w:after="120"/>
              <w:ind w:left="170" w:right="170"/>
              <w:jc w:val="both"/>
              <w:rPr>
                <w:color w:val="000000"/>
                <w:sz w:val="20"/>
                <w:szCs w:val="20"/>
              </w:rPr>
            </w:pPr>
            <w:r w:rsidRPr="00087308">
              <w:rPr>
                <w:sz w:val="20"/>
                <w:szCs w:val="20"/>
              </w:rPr>
              <w:t xml:space="preserve">Kapacita sociálního bydlení vychází z počtu lůžek, který je dán součtem všech podpořených osob, které mohou v jednom okamžiku využít bydlení (tj. rovněž sociální bydlení). Sociální bydlení tvoří bytový fond pořízený (popř. provozovaný) s využitím podpory z veřejných prostředků, v </w:t>
            </w:r>
            <w:proofErr w:type="gramStart"/>
            <w:r w:rsidRPr="00087308">
              <w:rPr>
                <w:sz w:val="20"/>
                <w:szCs w:val="20"/>
              </w:rPr>
              <w:t>rámci</w:t>
            </w:r>
            <w:proofErr w:type="gramEnd"/>
            <w:r w:rsidRPr="00087308">
              <w:rPr>
                <w:sz w:val="20"/>
                <w:szCs w:val="20"/>
              </w:rPr>
              <w:t xml:space="preserve"> kterého dochází k</w:t>
            </w:r>
            <w:r>
              <w:rPr>
                <w:sz w:val="20"/>
                <w:szCs w:val="20"/>
              </w:rPr>
              <w:t> </w:t>
            </w:r>
            <w:r w:rsidRPr="00087308">
              <w:rPr>
                <w:sz w:val="20"/>
                <w:szCs w:val="20"/>
              </w:rPr>
              <w:t>přidělování na základě posouzení konkrétní sociální situace. Hlavním cílem sociálního bydlení je přispět k</w:t>
            </w:r>
            <w:r>
              <w:rPr>
                <w:sz w:val="20"/>
                <w:szCs w:val="20"/>
              </w:rPr>
              <w:t> </w:t>
            </w:r>
            <w:r w:rsidRPr="00087308">
              <w:rPr>
                <w:sz w:val="20"/>
                <w:szCs w:val="20"/>
              </w:rPr>
              <w:t>sociálnímu začlenění podpořených domácností (tj. přispět k sociální inkluzi) prostřednictvím zajištění kvalitativně standardního a prostorově nesegregovaného bydlení.</w:t>
            </w:r>
          </w:p>
        </w:tc>
      </w:tr>
      <w:tr w:rsidR="00B50908" w:rsidRPr="0098535B" w14:paraId="0C5AF04D" w14:textId="77777777" w:rsidTr="00E35202">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7E96D0BE" w14:textId="77777777" w:rsidR="00B50908" w:rsidRPr="0098535B" w:rsidRDefault="00B50908" w:rsidP="00E35202">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AD3045A" w14:textId="77777777" w:rsidR="00B50908" w:rsidRPr="0098535B" w:rsidRDefault="00B50908" w:rsidP="00E35202">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B50908" w:rsidRPr="0098535B" w14:paraId="499D885C" w14:textId="77777777" w:rsidTr="00E35202">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17C17A57" w14:textId="77777777" w:rsidR="00B50908" w:rsidRPr="0098535B" w:rsidRDefault="00B50908" w:rsidP="00E35202">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47F1034" w14:textId="05ED6BB7" w:rsidR="00B50908" w:rsidRPr="0098535B" w:rsidRDefault="00B50908" w:rsidP="00543211">
            <w:pPr>
              <w:spacing w:before="120" w:after="120"/>
              <w:ind w:left="170" w:right="170"/>
              <w:jc w:val="center"/>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Pr>
                <w:sz w:val="20"/>
                <w:szCs w:val="20"/>
              </w:rPr>
              <w:t> </w:t>
            </w:r>
            <w:r w:rsidRPr="006B2D24">
              <w:rPr>
                <w:sz w:val="20"/>
                <w:szCs w:val="20"/>
              </w:rPr>
              <w:t>sociální inkluzi</w:t>
            </w:r>
          </w:p>
        </w:tc>
      </w:tr>
      <w:tr w:rsidR="00B50908" w:rsidRPr="0098535B" w14:paraId="7C3B81EB" w14:textId="77777777" w:rsidTr="00E35202">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3B8519CC"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Výchozí hodnota</w:t>
            </w:r>
          </w:p>
        </w:tc>
      </w:tr>
      <w:tr w:rsidR="00B50908" w:rsidRPr="0098535B" w14:paraId="5CA09352" w14:textId="77777777" w:rsidTr="00E35202">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11F41A45" w14:textId="77777777" w:rsidR="00B50908" w:rsidRPr="0098535B" w:rsidRDefault="00B50908" w:rsidP="00E35202">
            <w:pPr>
              <w:spacing w:before="120" w:after="120"/>
              <w:jc w:val="center"/>
              <w:rPr>
                <w:b/>
                <w:bCs/>
                <w:color w:val="000000"/>
              </w:rPr>
            </w:pPr>
            <w:r>
              <w:rPr>
                <w:b/>
                <w:bCs/>
              </w:rPr>
              <w:t>Určená žadatelem</w:t>
            </w:r>
          </w:p>
        </w:tc>
      </w:tr>
      <w:tr w:rsidR="00B50908" w:rsidRPr="0098535B" w14:paraId="221BB3C6" w14:textId="77777777" w:rsidTr="00E35202">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7408ADB"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Upřesňující informace</w:t>
            </w:r>
          </w:p>
        </w:tc>
      </w:tr>
      <w:tr w:rsidR="00B50908" w:rsidRPr="0098535B" w14:paraId="5D87DED4" w14:textId="77777777" w:rsidTr="00E35202">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1BCC7FF5" w14:textId="77777777" w:rsidR="00B50908" w:rsidRDefault="00B50908" w:rsidP="00E35202">
            <w:pPr>
              <w:spacing w:before="120" w:after="120" w:line="259" w:lineRule="auto"/>
              <w:ind w:left="87" w:right="170"/>
              <w:jc w:val="both"/>
              <w:rPr>
                <w:sz w:val="20"/>
                <w:szCs w:val="20"/>
              </w:rPr>
            </w:pPr>
            <w:r w:rsidRPr="00913873">
              <w:rPr>
                <w:sz w:val="20"/>
                <w:szCs w:val="20"/>
              </w:rPr>
              <w:t>Indikátor je povinný k výběru a k naplnění pro</w:t>
            </w:r>
            <w:r>
              <w:rPr>
                <w:sz w:val="20"/>
                <w:szCs w:val="20"/>
              </w:rPr>
              <w:t xml:space="preserve"> všechny projekty výzvy.</w:t>
            </w:r>
          </w:p>
          <w:p w14:paraId="0F55A95B" w14:textId="1653F844" w:rsidR="00B50908" w:rsidRDefault="00B50908" w:rsidP="00E35202">
            <w:pPr>
              <w:spacing w:before="120" w:after="120" w:line="259" w:lineRule="auto"/>
              <w:ind w:left="87" w:right="170"/>
              <w:jc w:val="both"/>
              <w:rPr>
                <w:sz w:val="20"/>
                <w:szCs w:val="20"/>
              </w:rPr>
            </w:pPr>
            <w:r>
              <w:rPr>
                <w:sz w:val="20"/>
                <w:szCs w:val="20"/>
              </w:rPr>
              <w:t xml:space="preserve">Výchozí, cílová a dosažená hodnota představuje maximální možnou okamžitou kapacitu sociálních bytů ve správě příjemce vyjádřenou počtem lůžek. Hodnoty jsou stanoveny na základě </w:t>
            </w:r>
            <w:r w:rsidRPr="00996004">
              <w:rPr>
                <w:sz w:val="20"/>
                <w:szCs w:val="20"/>
              </w:rPr>
              <w:t>doporučov</w:t>
            </w:r>
            <w:r>
              <w:rPr>
                <w:sz w:val="20"/>
                <w:szCs w:val="20"/>
              </w:rPr>
              <w:t>aných</w:t>
            </w:r>
            <w:r w:rsidRPr="00996004">
              <w:rPr>
                <w:sz w:val="20"/>
                <w:szCs w:val="20"/>
              </w:rPr>
              <w:t xml:space="preserve"> </w:t>
            </w:r>
            <w:r>
              <w:rPr>
                <w:sz w:val="20"/>
                <w:szCs w:val="20"/>
              </w:rPr>
              <w:t>standardů</w:t>
            </w:r>
            <w:r w:rsidRPr="00996004">
              <w:rPr>
                <w:sz w:val="20"/>
                <w:szCs w:val="20"/>
              </w:rPr>
              <w:t xml:space="preserve"> minimální a maximální rozlohy sociálního bydlení v</w:t>
            </w:r>
            <w:r>
              <w:rPr>
                <w:sz w:val="20"/>
                <w:szCs w:val="20"/>
              </w:rPr>
              <w:t xml:space="preserve"> IROP k počtu osob v domácnosti (Tabulka 1). Na osobu připadá jedno lůžko. Pokud se žadatel při stanovování hodnoty indikátoru odchýlí od doporučovaných hodnot, musí toto zdůvodnit. Zdůvodnění vyplní do pole „Popis hodnoty“, které je součástí záznamu indikátoru na záložce Indikátory v žádosti</w:t>
            </w:r>
            <w:r w:rsidR="00137A80">
              <w:rPr>
                <w:sz w:val="20"/>
                <w:szCs w:val="20"/>
              </w:rPr>
              <w:t xml:space="preserve"> o podporu</w:t>
            </w:r>
            <w:r>
              <w:rPr>
                <w:sz w:val="20"/>
                <w:szCs w:val="20"/>
              </w:rPr>
              <w:t>.</w:t>
            </w:r>
          </w:p>
          <w:p w14:paraId="644EC93F" w14:textId="77777777" w:rsidR="00B50908" w:rsidRPr="00C45358" w:rsidRDefault="00B50908" w:rsidP="00E35202">
            <w:pPr>
              <w:spacing w:before="120" w:after="0" w:line="259" w:lineRule="auto"/>
              <w:ind w:left="512" w:right="170"/>
              <w:jc w:val="both"/>
              <w:rPr>
                <w:i/>
                <w:sz w:val="20"/>
                <w:szCs w:val="20"/>
              </w:rPr>
            </w:pPr>
            <w:r w:rsidRPr="00C45358">
              <w:rPr>
                <w:i/>
                <w:sz w:val="20"/>
                <w:szCs w:val="20"/>
              </w:rPr>
              <w:t>Ta</w:t>
            </w:r>
            <w:r>
              <w:rPr>
                <w:i/>
                <w:sz w:val="20"/>
                <w:szCs w:val="20"/>
              </w:rPr>
              <w:t xml:space="preserve">bulka </w:t>
            </w:r>
            <w:r w:rsidRPr="00C45358">
              <w:rPr>
                <w:i/>
                <w:sz w:val="20"/>
                <w:szCs w:val="20"/>
              </w:rPr>
              <w:t xml:space="preserve">1 </w:t>
            </w:r>
          </w:p>
          <w:tbl>
            <w:tblPr>
              <w:tblW w:w="4381" w:type="pct"/>
              <w:tblInd w:w="497" w:type="dxa"/>
              <w:tblLayout w:type="fixed"/>
              <w:tblCellMar>
                <w:left w:w="30" w:type="dxa"/>
                <w:right w:w="30" w:type="dxa"/>
              </w:tblCellMar>
              <w:tblLook w:val="0000" w:firstRow="0" w:lastRow="0" w:firstColumn="0" w:lastColumn="0" w:noHBand="0" w:noVBand="0"/>
            </w:tblPr>
            <w:tblGrid>
              <w:gridCol w:w="1560"/>
              <w:gridCol w:w="1416"/>
              <w:gridCol w:w="1702"/>
              <w:gridCol w:w="1702"/>
              <w:gridCol w:w="1557"/>
            </w:tblGrid>
            <w:tr w:rsidR="00B50908" w:rsidRPr="00B23D14" w14:paraId="05E504F8" w14:textId="77777777" w:rsidTr="00E35202">
              <w:trPr>
                <w:trHeight w:val="593"/>
              </w:trPr>
              <w:tc>
                <w:tcPr>
                  <w:tcW w:w="983"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14:paraId="3D8B50C6" w14:textId="77777777" w:rsidR="00B50908" w:rsidRPr="00C45358" w:rsidRDefault="00B50908" w:rsidP="00E35202">
                  <w:pPr>
                    <w:spacing w:after="0"/>
                    <w:jc w:val="center"/>
                    <w:rPr>
                      <w:b/>
                      <w:bCs/>
                      <w:sz w:val="20"/>
                      <w:szCs w:val="20"/>
                    </w:rPr>
                  </w:pPr>
                  <w:r w:rsidRPr="00C45358">
                    <w:rPr>
                      <w:b/>
                      <w:bCs/>
                      <w:sz w:val="20"/>
                      <w:szCs w:val="20"/>
                    </w:rPr>
                    <w:t xml:space="preserve">Počet osob </w:t>
                  </w:r>
                  <w:r w:rsidRPr="00C45358">
                    <w:rPr>
                      <w:b/>
                      <w:bCs/>
                      <w:sz w:val="20"/>
                      <w:szCs w:val="20"/>
                    </w:rPr>
                    <w:br/>
                    <w:t>v domácnosti</w:t>
                  </w:r>
                </w:p>
              </w:tc>
              <w:tc>
                <w:tcPr>
                  <w:tcW w:w="89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24A6A26F" w14:textId="77777777" w:rsidR="00B50908" w:rsidRPr="00C45358" w:rsidRDefault="00B50908" w:rsidP="00E35202">
                  <w:pPr>
                    <w:spacing w:after="0"/>
                    <w:jc w:val="center"/>
                    <w:rPr>
                      <w:b/>
                      <w:bCs/>
                      <w:sz w:val="20"/>
                      <w:szCs w:val="20"/>
                    </w:rPr>
                  </w:pPr>
                  <w:r w:rsidRPr="00C45358">
                    <w:rPr>
                      <w:b/>
                      <w:bCs/>
                      <w:sz w:val="20"/>
                      <w:szCs w:val="20"/>
                    </w:rPr>
                    <w:t>1</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27B24262" w14:textId="77777777" w:rsidR="00B50908" w:rsidRPr="00C45358" w:rsidRDefault="00B50908" w:rsidP="00E35202">
                  <w:pPr>
                    <w:spacing w:after="0"/>
                    <w:jc w:val="center"/>
                    <w:rPr>
                      <w:b/>
                      <w:bCs/>
                      <w:sz w:val="20"/>
                      <w:szCs w:val="20"/>
                    </w:rPr>
                  </w:pPr>
                  <w:r w:rsidRPr="00C45358">
                    <w:rPr>
                      <w:b/>
                      <w:bCs/>
                      <w:sz w:val="20"/>
                      <w:szCs w:val="20"/>
                    </w:rPr>
                    <w:t>2</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7CA97D11" w14:textId="77777777" w:rsidR="00B50908" w:rsidRPr="00C45358" w:rsidRDefault="00B50908" w:rsidP="00E35202">
                  <w:pPr>
                    <w:spacing w:after="0"/>
                    <w:jc w:val="center"/>
                    <w:rPr>
                      <w:b/>
                      <w:bCs/>
                      <w:sz w:val="20"/>
                      <w:szCs w:val="20"/>
                    </w:rPr>
                  </w:pPr>
                  <w:r w:rsidRPr="00C45358">
                    <w:rPr>
                      <w:b/>
                      <w:bCs/>
                      <w:sz w:val="20"/>
                      <w:szCs w:val="20"/>
                    </w:rPr>
                    <w:t>3</w:t>
                  </w:r>
                </w:p>
              </w:tc>
              <w:tc>
                <w:tcPr>
                  <w:tcW w:w="981"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14:paraId="0D3002B8" w14:textId="77777777" w:rsidR="00B50908" w:rsidRPr="00C45358" w:rsidRDefault="00B50908" w:rsidP="00E35202">
                  <w:pPr>
                    <w:spacing w:after="0"/>
                    <w:jc w:val="center"/>
                    <w:rPr>
                      <w:b/>
                      <w:bCs/>
                      <w:sz w:val="20"/>
                      <w:szCs w:val="20"/>
                    </w:rPr>
                  </w:pPr>
                  <w:r w:rsidRPr="00C45358">
                    <w:rPr>
                      <w:b/>
                      <w:bCs/>
                      <w:sz w:val="20"/>
                      <w:szCs w:val="20"/>
                    </w:rPr>
                    <w:t>4 a více</w:t>
                  </w:r>
                </w:p>
              </w:tc>
            </w:tr>
            <w:tr w:rsidR="00B50908" w:rsidRPr="00B23D14" w14:paraId="211339D5" w14:textId="77777777" w:rsidTr="00E35202">
              <w:trPr>
                <w:trHeight w:val="286"/>
              </w:trPr>
              <w:tc>
                <w:tcPr>
                  <w:tcW w:w="983" w:type="pct"/>
                  <w:tcBorders>
                    <w:top w:val="nil"/>
                    <w:left w:val="single" w:sz="6" w:space="0" w:color="auto"/>
                    <w:bottom w:val="single" w:sz="6" w:space="0" w:color="auto"/>
                    <w:right w:val="single" w:sz="6" w:space="0" w:color="auto"/>
                  </w:tcBorders>
                </w:tcPr>
                <w:p w14:paraId="3DFC5371" w14:textId="77777777" w:rsidR="00B50908" w:rsidRPr="00C45358" w:rsidRDefault="00B50908" w:rsidP="00E35202">
                  <w:pPr>
                    <w:spacing w:after="0"/>
                    <w:jc w:val="center"/>
                    <w:rPr>
                      <w:sz w:val="20"/>
                      <w:szCs w:val="20"/>
                    </w:rPr>
                  </w:pPr>
                  <w:r w:rsidRPr="00C45358">
                    <w:rPr>
                      <w:sz w:val="20"/>
                      <w:szCs w:val="20"/>
                    </w:rPr>
                    <w:t>1+kk (m</w:t>
                  </w:r>
                  <w:r w:rsidRPr="00C45358">
                    <w:rPr>
                      <w:sz w:val="20"/>
                      <w:szCs w:val="20"/>
                      <w:vertAlign w:val="superscript"/>
                    </w:rPr>
                    <w:t>2</w:t>
                  </w:r>
                  <w:r w:rsidRPr="00C45358">
                    <w:rPr>
                      <w:sz w:val="20"/>
                      <w:szCs w:val="20"/>
                    </w:rPr>
                    <w:t>)</w:t>
                  </w:r>
                </w:p>
              </w:tc>
              <w:tc>
                <w:tcPr>
                  <w:tcW w:w="892" w:type="pct"/>
                  <w:tcBorders>
                    <w:top w:val="nil"/>
                    <w:left w:val="single" w:sz="6" w:space="0" w:color="auto"/>
                    <w:bottom w:val="single" w:sz="6" w:space="0" w:color="auto"/>
                    <w:right w:val="single" w:sz="6" w:space="0" w:color="auto"/>
                  </w:tcBorders>
                  <w:shd w:val="clear" w:color="auto" w:fill="auto"/>
                </w:tcPr>
                <w:p w14:paraId="1419FC7B" w14:textId="77777777" w:rsidR="00B50908" w:rsidRPr="00C45358" w:rsidRDefault="00B50908" w:rsidP="00E35202">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43F7B9C6" w14:textId="77777777" w:rsidR="00B50908" w:rsidRPr="00C45358" w:rsidRDefault="00B50908" w:rsidP="00E35202">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119EB886" w14:textId="77777777" w:rsidR="00B50908" w:rsidRPr="00C45358" w:rsidRDefault="00B50908" w:rsidP="00E35202">
                  <w:pPr>
                    <w:spacing w:after="0"/>
                    <w:jc w:val="center"/>
                    <w:rPr>
                      <w:sz w:val="20"/>
                      <w:szCs w:val="20"/>
                    </w:rPr>
                  </w:pPr>
                  <w:r w:rsidRPr="00C45358">
                    <w:rPr>
                      <w:sz w:val="20"/>
                      <w:szCs w:val="20"/>
                    </w:rPr>
                    <w:t>X</w:t>
                  </w:r>
                </w:p>
              </w:tc>
              <w:tc>
                <w:tcPr>
                  <w:tcW w:w="981" w:type="pct"/>
                  <w:tcBorders>
                    <w:top w:val="nil"/>
                    <w:left w:val="single" w:sz="6" w:space="0" w:color="auto"/>
                    <w:bottom w:val="single" w:sz="6" w:space="0" w:color="auto"/>
                    <w:right w:val="single" w:sz="6" w:space="0" w:color="auto"/>
                  </w:tcBorders>
                  <w:shd w:val="clear" w:color="auto" w:fill="auto"/>
                </w:tcPr>
                <w:p w14:paraId="1119AD1F" w14:textId="77777777" w:rsidR="00B50908" w:rsidRPr="00C45358" w:rsidRDefault="00B50908" w:rsidP="00E35202">
                  <w:pPr>
                    <w:spacing w:after="0"/>
                    <w:jc w:val="center"/>
                    <w:rPr>
                      <w:sz w:val="20"/>
                      <w:szCs w:val="20"/>
                    </w:rPr>
                  </w:pPr>
                  <w:r w:rsidRPr="00C45358">
                    <w:rPr>
                      <w:sz w:val="20"/>
                      <w:szCs w:val="20"/>
                    </w:rPr>
                    <w:t>x</w:t>
                  </w:r>
                </w:p>
              </w:tc>
            </w:tr>
            <w:tr w:rsidR="00B50908" w:rsidRPr="00B23D14" w14:paraId="625AD4A9" w14:textId="77777777" w:rsidTr="00E35202">
              <w:trPr>
                <w:trHeight w:val="290"/>
              </w:trPr>
              <w:tc>
                <w:tcPr>
                  <w:tcW w:w="983" w:type="pct"/>
                  <w:tcBorders>
                    <w:top w:val="single" w:sz="6" w:space="0" w:color="auto"/>
                    <w:left w:val="single" w:sz="6" w:space="0" w:color="auto"/>
                    <w:bottom w:val="single" w:sz="6" w:space="0" w:color="auto"/>
                    <w:right w:val="single" w:sz="6" w:space="0" w:color="auto"/>
                  </w:tcBorders>
                </w:tcPr>
                <w:p w14:paraId="799E635D" w14:textId="77777777" w:rsidR="00B50908" w:rsidRPr="00C45358" w:rsidRDefault="00B50908" w:rsidP="00E35202">
                  <w:pPr>
                    <w:spacing w:after="0"/>
                    <w:jc w:val="center"/>
                    <w:rPr>
                      <w:sz w:val="20"/>
                      <w:szCs w:val="20"/>
                    </w:rPr>
                  </w:pPr>
                  <w:r w:rsidRPr="00C45358">
                    <w:rPr>
                      <w:sz w:val="20"/>
                      <w:szCs w:val="20"/>
                    </w:rPr>
                    <w:t>2+kk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4C56CF76" w14:textId="77777777" w:rsidR="00B50908" w:rsidRPr="00C45358" w:rsidRDefault="00B50908" w:rsidP="00E35202">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3961B244" w14:textId="77777777" w:rsidR="00B50908" w:rsidRPr="00C45358" w:rsidRDefault="00B50908" w:rsidP="00E35202">
                  <w:pPr>
                    <w:spacing w:after="0"/>
                    <w:jc w:val="center"/>
                    <w:rPr>
                      <w:sz w:val="20"/>
                      <w:szCs w:val="20"/>
                    </w:rPr>
                  </w:pPr>
                  <w:r w:rsidRPr="00C45358">
                    <w:rPr>
                      <w:sz w:val="20"/>
                      <w:szCs w:val="20"/>
                    </w:rPr>
                    <w:t>38-51,9</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7400B0B8" w14:textId="77777777" w:rsidR="00B50908" w:rsidRPr="00C45358" w:rsidRDefault="00B50908" w:rsidP="00E35202">
                  <w:pPr>
                    <w:spacing w:after="0"/>
                    <w:jc w:val="center"/>
                    <w:rPr>
                      <w:sz w:val="20"/>
                      <w:szCs w:val="20"/>
                    </w:rPr>
                  </w:pPr>
                  <w:r w:rsidRPr="00C45358">
                    <w:rPr>
                      <w:sz w:val="20"/>
                      <w:szCs w:val="20"/>
                    </w:rPr>
                    <w:t>38-51,9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598870C3" w14:textId="77777777" w:rsidR="00B50908" w:rsidRPr="00C45358" w:rsidRDefault="00B50908" w:rsidP="00E35202">
                  <w:pPr>
                    <w:spacing w:after="0"/>
                    <w:jc w:val="center"/>
                    <w:rPr>
                      <w:sz w:val="20"/>
                      <w:szCs w:val="20"/>
                    </w:rPr>
                  </w:pPr>
                  <w:r w:rsidRPr="00C45358">
                    <w:rPr>
                      <w:sz w:val="20"/>
                      <w:szCs w:val="20"/>
                    </w:rPr>
                    <w:t>x</w:t>
                  </w:r>
                </w:p>
              </w:tc>
            </w:tr>
            <w:tr w:rsidR="00B50908" w:rsidRPr="00B23D14" w14:paraId="34B7904F" w14:textId="77777777" w:rsidTr="00E35202">
              <w:trPr>
                <w:trHeight w:val="290"/>
              </w:trPr>
              <w:tc>
                <w:tcPr>
                  <w:tcW w:w="983" w:type="pct"/>
                  <w:tcBorders>
                    <w:top w:val="single" w:sz="6" w:space="0" w:color="auto"/>
                    <w:left w:val="single" w:sz="6" w:space="0" w:color="auto"/>
                    <w:bottom w:val="single" w:sz="6" w:space="0" w:color="auto"/>
                    <w:right w:val="single" w:sz="6" w:space="0" w:color="auto"/>
                  </w:tcBorders>
                </w:tcPr>
                <w:p w14:paraId="519D3FD8" w14:textId="77777777" w:rsidR="00B50908" w:rsidRPr="00C45358" w:rsidRDefault="00B50908" w:rsidP="00E35202">
                  <w:pPr>
                    <w:spacing w:after="0"/>
                    <w:jc w:val="center"/>
                    <w:rPr>
                      <w:sz w:val="20"/>
                      <w:szCs w:val="20"/>
                    </w:rPr>
                  </w:pPr>
                  <w:r w:rsidRPr="00C45358">
                    <w:rPr>
                      <w:sz w:val="20"/>
                      <w:szCs w:val="20"/>
                    </w:rPr>
                    <w:t>3+kk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18A72341" w14:textId="77777777" w:rsidR="00B50908" w:rsidRPr="00C45358" w:rsidRDefault="00B50908" w:rsidP="00E35202">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5F0029A9" w14:textId="77777777" w:rsidR="00B50908" w:rsidRPr="00C45358" w:rsidRDefault="00B50908" w:rsidP="00E35202">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244B2950" w14:textId="77777777" w:rsidR="00B50908" w:rsidRPr="00C45358" w:rsidRDefault="00B50908" w:rsidP="00E35202">
                  <w:pPr>
                    <w:spacing w:after="0"/>
                    <w:jc w:val="center"/>
                    <w:rPr>
                      <w:sz w:val="20"/>
                      <w:szCs w:val="20"/>
                    </w:rPr>
                  </w:pPr>
                  <w:r w:rsidRPr="00C45358">
                    <w:rPr>
                      <w:sz w:val="20"/>
                      <w:szCs w:val="20"/>
                    </w:rPr>
                    <w:t>52-67,9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727CB1A2" w14:textId="77777777" w:rsidR="00B50908" w:rsidRPr="00C45358" w:rsidRDefault="00B50908" w:rsidP="00E35202">
                  <w:pPr>
                    <w:spacing w:after="0"/>
                    <w:jc w:val="center"/>
                    <w:rPr>
                      <w:sz w:val="20"/>
                      <w:szCs w:val="20"/>
                    </w:rPr>
                  </w:pPr>
                  <w:r w:rsidRPr="00C45358">
                    <w:rPr>
                      <w:sz w:val="20"/>
                      <w:szCs w:val="20"/>
                    </w:rPr>
                    <w:t>52-67,9</w:t>
                  </w:r>
                </w:p>
              </w:tc>
            </w:tr>
            <w:tr w:rsidR="00B50908" w:rsidRPr="00B23D14" w14:paraId="104CB5DA" w14:textId="77777777" w:rsidTr="00E35202">
              <w:trPr>
                <w:trHeight w:val="290"/>
              </w:trPr>
              <w:tc>
                <w:tcPr>
                  <w:tcW w:w="983" w:type="pct"/>
                  <w:tcBorders>
                    <w:top w:val="single" w:sz="6" w:space="0" w:color="auto"/>
                    <w:left w:val="single" w:sz="6" w:space="0" w:color="auto"/>
                    <w:bottom w:val="single" w:sz="6" w:space="0" w:color="auto"/>
                    <w:right w:val="single" w:sz="6" w:space="0" w:color="auto"/>
                  </w:tcBorders>
                </w:tcPr>
                <w:p w14:paraId="0127F54E" w14:textId="77777777" w:rsidR="00B50908" w:rsidRPr="00C45358" w:rsidRDefault="00B50908" w:rsidP="00E35202">
                  <w:pPr>
                    <w:spacing w:after="0"/>
                    <w:jc w:val="center"/>
                    <w:rPr>
                      <w:sz w:val="20"/>
                      <w:szCs w:val="20"/>
                    </w:rPr>
                  </w:pPr>
                  <w:r w:rsidRPr="00C45358">
                    <w:rPr>
                      <w:sz w:val="20"/>
                      <w:szCs w:val="20"/>
                    </w:rPr>
                    <w:t>4+kk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74FA5333" w14:textId="77777777" w:rsidR="00B50908" w:rsidRPr="00C45358" w:rsidRDefault="00B50908" w:rsidP="00E35202">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4256CFA1" w14:textId="77777777" w:rsidR="00B50908" w:rsidRPr="00C45358" w:rsidRDefault="00B50908" w:rsidP="00E35202">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17681B7F" w14:textId="77777777" w:rsidR="00B50908" w:rsidRPr="00C45358" w:rsidRDefault="00B50908" w:rsidP="00E35202">
                  <w:pPr>
                    <w:spacing w:after="0"/>
                    <w:jc w:val="center"/>
                    <w:rPr>
                      <w:sz w:val="20"/>
                      <w:szCs w:val="20"/>
                    </w:rPr>
                  </w:pPr>
                  <w:r w:rsidRPr="00C45358">
                    <w:rPr>
                      <w:sz w:val="20"/>
                      <w:szCs w:val="20"/>
                    </w:rPr>
                    <w:t>x</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0FF39FF8" w14:textId="77777777" w:rsidR="00B50908" w:rsidRPr="00C45358" w:rsidRDefault="00B50908" w:rsidP="00E35202">
                  <w:pPr>
                    <w:spacing w:after="0"/>
                    <w:jc w:val="center"/>
                    <w:rPr>
                      <w:sz w:val="20"/>
                      <w:szCs w:val="20"/>
                    </w:rPr>
                  </w:pPr>
                  <w:r w:rsidRPr="00C45358">
                    <w:rPr>
                      <w:sz w:val="20"/>
                      <w:szCs w:val="20"/>
                    </w:rPr>
                    <w:t>68-82</w:t>
                  </w:r>
                </w:p>
              </w:tc>
            </w:tr>
          </w:tbl>
          <w:p w14:paraId="69E92DFB" w14:textId="77777777" w:rsidR="00B50908" w:rsidRDefault="00B50908" w:rsidP="00E35202">
            <w:pPr>
              <w:spacing w:before="120" w:after="120" w:line="259" w:lineRule="auto"/>
              <w:ind w:right="170"/>
              <w:jc w:val="both"/>
              <w:rPr>
                <w:sz w:val="20"/>
                <w:szCs w:val="20"/>
              </w:rPr>
            </w:pPr>
          </w:p>
          <w:p w14:paraId="47B0EEFC" w14:textId="2E68191A" w:rsidR="00431706" w:rsidRDefault="00B50908" w:rsidP="00543211">
            <w:pPr>
              <w:spacing w:before="120" w:after="120"/>
              <w:ind w:left="170" w:right="170"/>
              <w:jc w:val="both"/>
              <w:rPr>
                <w:b/>
                <w:sz w:val="20"/>
                <w:szCs w:val="20"/>
                <w:u w:val="single"/>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maximální možná okamžitá kapacita všech bytů ve správě příjemce vyjádřená počtem lůžek před začátkem realizace projektu, stanovená na základě Tabulky 1.</w:t>
            </w:r>
            <w:r w:rsidR="00431706">
              <w:rPr>
                <w:sz w:val="20"/>
                <w:szCs w:val="20"/>
              </w:rPr>
              <w:t xml:space="preserve"> </w:t>
            </w:r>
            <w:r w:rsidR="00431706" w:rsidRPr="00836AAA">
              <w:rPr>
                <w:sz w:val="20"/>
                <w:szCs w:val="20"/>
              </w:rPr>
              <w:t>Upozorňujeme, že stanovené datum výchozí hodnoty indikátoru se musí nově ve všech případech rovnat datu podání žádosti o</w:t>
            </w:r>
            <w:r w:rsidR="00431706">
              <w:rPr>
                <w:sz w:val="20"/>
                <w:szCs w:val="20"/>
              </w:rPr>
              <w:t> </w:t>
            </w:r>
            <w:r w:rsidR="00431706" w:rsidRPr="00836AAA">
              <w:rPr>
                <w:sz w:val="20"/>
                <w:szCs w:val="20"/>
              </w:rPr>
              <w:t>podporu</w:t>
            </w:r>
            <w:r w:rsidR="00431706">
              <w:rPr>
                <w:sz w:val="20"/>
                <w:szCs w:val="20"/>
              </w:rPr>
              <w:t>, nebo mu předcházet.</w:t>
            </w:r>
          </w:p>
          <w:p w14:paraId="5E1D6809" w14:textId="77777777" w:rsidR="00B50908" w:rsidRPr="00BD31ED" w:rsidRDefault="00B50908" w:rsidP="00E35202">
            <w:pPr>
              <w:pStyle w:val="text"/>
              <w:spacing w:before="120" w:after="0" w:line="276" w:lineRule="auto"/>
              <w:ind w:left="170" w:right="170"/>
              <w:rPr>
                <w:b/>
                <w:sz w:val="20"/>
                <w:szCs w:val="20"/>
              </w:rPr>
            </w:pPr>
            <w:r w:rsidRPr="009D35EF">
              <w:rPr>
                <w:b/>
                <w:sz w:val="20"/>
                <w:szCs w:val="20"/>
                <w:u w:val="single"/>
              </w:rPr>
              <w:t>Cílová hodnota</w:t>
            </w:r>
            <w:r>
              <w:rPr>
                <w:b/>
                <w:sz w:val="20"/>
                <w:szCs w:val="20"/>
                <w:u w:val="single"/>
              </w:rPr>
              <w:t>:</w:t>
            </w:r>
            <w:r>
              <w:rPr>
                <w:sz w:val="20"/>
                <w:szCs w:val="20"/>
              </w:rPr>
              <w:t xml:space="preserve"> maximální možná okamžitá kapacita všech bytů ve správě příjemce vyjádřená počtem lůžek po ukončení realizace </w:t>
            </w:r>
            <w:r w:rsidRPr="00BD31ED">
              <w:rPr>
                <w:sz w:val="20"/>
                <w:szCs w:val="20"/>
              </w:rPr>
              <w:t>projektu</w:t>
            </w:r>
            <w:r w:rsidRPr="00BD31ED">
              <w:rPr>
                <w:b/>
                <w:sz w:val="20"/>
                <w:szCs w:val="20"/>
              </w:rPr>
              <w:t>.</w:t>
            </w:r>
            <w:r>
              <w:rPr>
                <w:b/>
                <w:sz w:val="20"/>
                <w:szCs w:val="20"/>
              </w:rPr>
              <w:t xml:space="preserve"> </w:t>
            </w:r>
            <w:r w:rsidRPr="00BD31ED">
              <w:rPr>
                <w:sz w:val="20"/>
                <w:szCs w:val="20"/>
              </w:rPr>
              <w:t>Příjemce je povinen hodnotu naplnit k d</w:t>
            </w:r>
            <w:r>
              <w:rPr>
                <w:sz w:val="20"/>
                <w:szCs w:val="20"/>
              </w:rPr>
              <w:t>atu ukončení fyzické realizace projektu. Hodnota je stanovená na základě Tabulky 1.</w:t>
            </w:r>
          </w:p>
          <w:p w14:paraId="292D10B1" w14:textId="77777777" w:rsidR="00B50908" w:rsidRDefault="00B50908" w:rsidP="00E35202">
            <w:pPr>
              <w:pStyle w:val="text"/>
              <w:spacing w:before="120" w:line="276" w:lineRule="auto"/>
              <w:ind w:left="170" w:right="170"/>
              <w:rPr>
                <w:sz w:val="20"/>
                <w:szCs w:val="20"/>
              </w:rPr>
            </w:pPr>
            <w:r>
              <w:rPr>
                <w:b/>
                <w:sz w:val="20"/>
                <w:szCs w:val="20"/>
                <w:u w:val="single"/>
              </w:rPr>
              <w:t>Dosažená hodnota:</w:t>
            </w:r>
            <w:r w:rsidRPr="00B5510A">
              <w:rPr>
                <w:b/>
                <w:sz w:val="20"/>
                <w:szCs w:val="20"/>
              </w:rPr>
              <w:t xml:space="preserve"> </w:t>
            </w:r>
            <w:r>
              <w:rPr>
                <w:sz w:val="20"/>
                <w:szCs w:val="20"/>
              </w:rPr>
              <w:t>maximální možná okamžitá kapacita všech bytů ve správě příjemce vyjádřená počtem lůžek po ukončení fyzické realizace projektu, výpočet je proveden dle Tabulky 1.</w:t>
            </w:r>
          </w:p>
          <w:p w14:paraId="40E60D99" w14:textId="77777777" w:rsidR="00B50908" w:rsidRPr="00B85E2D" w:rsidRDefault="00B50908" w:rsidP="00E35202">
            <w:pPr>
              <w:pStyle w:val="text"/>
              <w:spacing w:before="120" w:line="276" w:lineRule="auto"/>
              <w:ind w:left="170" w:right="170"/>
              <w:rPr>
                <w:sz w:val="20"/>
                <w:szCs w:val="20"/>
                <w:u w:val="single"/>
              </w:rPr>
            </w:pPr>
            <w:r>
              <w:rPr>
                <w:sz w:val="20"/>
                <w:szCs w:val="20"/>
                <w:u w:val="single"/>
              </w:rPr>
              <w:t>Pokud dojde ke stavebním úpravám sociálních bytů ve správě příjemce s dopadem na</w:t>
            </w:r>
            <w:r w:rsidRPr="002C60EE">
              <w:rPr>
                <w:sz w:val="20"/>
                <w:szCs w:val="20"/>
                <w:u w:val="single"/>
              </w:rPr>
              <w:t xml:space="preserve"> </w:t>
            </w:r>
            <w:r>
              <w:rPr>
                <w:sz w:val="20"/>
                <w:szCs w:val="20"/>
                <w:u w:val="single"/>
              </w:rPr>
              <w:t xml:space="preserve">jejich </w:t>
            </w:r>
            <w:r w:rsidRPr="00B85E2D">
              <w:rPr>
                <w:sz w:val="20"/>
                <w:szCs w:val="20"/>
                <w:u w:val="single"/>
              </w:rPr>
              <w:t>rozlohu</w:t>
            </w:r>
            <w:r>
              <w:rPr>
                <w:sz w:val="20"/>
                <w:szCs w:val="20"/>
                <w:u w:val="single"/>
              </w:rPr>
              <w:t xml:space="preserve"> a tím na počet osob dle Tabulky 1, je nutné cílovou hodnotu upravit v rámci změnového řízení.</w:t>
            </w:r>
          </w:p>
          <w:p w14:paraId="54A4825E" w14:textId="2954408A" w:rsidR="00B50908" w:rsidRPr="00764007" w:rsidRDefault="00B50908" w:rsidP="00E35202">
            <w:pPr>
              <w:pStyle w:val="text"/>
              <w:spacing w:before="120" w:line="276" w:lineRule="auto"/>
              <w:ind w:left="170" w:right="170"/>
              <w:rPr>
                <w:b/>
                <w:sz w:val="20"/>
                <w:szCs w:val="20"/>
              </w:rPr>
            </w:pPr>
            <w:r>
              <w:rPr>
                <w:b/>
                <w:sz w:val="20"/>
                <w:szCs w:val="20"/>
              </w:rPr>
              <w:t xml:space="preserve">Tolerance: </w:t>
            </w:r>
            <w:r w:rsidRPr="00856F62">
              <w:rPr>
                <w:b/>
                <w:sz w:val="20"/>
                <w:szCs w:val="20"/>
              </w:rPr>
              <w:t xml:space="preserve">žádná, </w:t>
            </w:r>
            <w:r w:rsidRPr="00856F62">
              <w:rPr>
                <w:sz w:val="20"/>
                <w:szCs w:val="20"/>
              </w:rPr>
              <w:t>pokud není naplněna cílová hodnota, projekt nesplnil svůj cíl.</w:t>
            </w:r>
            <w:r w:rsidRPr="00856F62">
              <w:t xml:space="preserve"> </w:t>
            </w:r>
            <w:r w:rsidRPr="00856F62">
              <w:rPr>
                <w:sz w:val="20"/>
                <w:szCs w:val="20"/>
              </w:rPr>
              <w:t xml:space="preserve">Pokud </w:t>
            </w:r>
            <w:r>
              <w:rPr>
                <w:sz w:val="20"/>
                <w:szCs w:val="20"/>
              </w:rPr>
              <w:t>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462A3D8B" w14:textId="30BF20D1" w:rsidR="00B50908" w:rsidRPr="00B276E4" w:rsidRDefault="00B50908" w:rsidP="00B50908">
            <w:pPr>
              <w:pStyle w:val="text"/>
              <w:spacing w:before="120" w:after="120"/>
              <w:ind w:left="170" w:right="170"/>
              <w:rPr>
                <w:sz w:val="20"/>
                <w:szCs w:val="20"/>
              </w:rPr>
            </w:pPr>
            <w:r w:rsidRPr="00BB1C6F">
              <w:rPr>
                <w:sz w:val="20"/>
                <w:szCs w:val="20"/>
              </w:rPr>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y</w:t>
            </w:r>
            <w:r w:rsidRPr="00BB1C6F">
              <w:rPr>
                <w:sz w:val="20"/>
                <w:szCs w:val="20"/>
              </w:rPr>
              <w:t xml:space="preserve"> v</w:t>
            </w:r>
            <w:r>
              <w:rPr>
                <w:sz w:val="20"/>
                <w:szCs w:val="20"/>
              </w:rPr>
              <w:t> </w:t>
            </w:r>
            <w:r w:rsidRPr="00BB1C6F">
              <w:rPr>
                <w:sz w:val="20"/>
                <w:szCs w:val="20"/>
              </w:rPr>
              <w:t xml:space="preserve">Podmínkách </w:t>
            </w:r>
            <w:r>
              <w:rPr>
                <w:sz w:val="20"/>
                <w:szCs w:val="20"/>
              </w:rPr>
              <w:t>R</w:t>
            </w:r>
            <w:r w:rsidRPr="00BB1C6F">
              <w:rPr>
                <w:sz w:val="20"/>
                <w:szCs w:val="20"/>
              </w:rPr>
              <w:t>ozhodnutí o poskytnutí dotace.</w:t>
            </w:r>
          </w:p>
        </w:tc>
      </w:tr>
      <w:tr w:rsidR="00B50908" w:rsidRPr="0098535B" w14:paraId="7A227A76" w14:textId="77777777" w:rsidTr="00E35202">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07C42FB" w14:textId="77777777" w:rsidR="00B50908" w:rsidRPr="0070197F" w:rsidRDefault="00B50908" w:rsidP="00E35202">
            <w:pPr>
              <w:pStyle w:val="text"/>
              <w:spacing w:before="80" w:after="80"/>
              <w:jc w:val="center"/>
              <w:rPr>
                <w:b/>
                <w:sz w:val="18"/>
                <w:szCs w:val="18"/>
              </w:rPr>
            </w:pPr>
            <w:r>
              <w:rPr>
                <w:b/>
                <w:sz w:val="18"/>
                <w:szCs w:val="18"/>
              </w:rPr>
              <w:lastRenderedPageBreak/>
              <w:t>Výpočet hodnoty indikátoru na úrovni projektu</w:t>
            </w:r>
          </w:p>
        </w:tc>
      </w:tr>
      <w:tr w:rsidR="00B50908" w:rsidRPr="0098535B" w14:paraId="2959854B" w14:textId="77777777" w:rsidTr="00E35202">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17C0F48F" w14:textId="549929F0" w:rsidR="00B50908" w:rsidRPr="000E2AF2" w:rsidRDefault="00B50908" w:rsidP="00543211">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6072D6CF" w14:textId="77777777" w:rsidR="00B50908" w:rsidRPr="000E2AF2" w:rsidRDefault="00B50908" w:rsidP="00E35202">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30A79A44" w14:textId="77777777" w:rsidR="00B50908" w:rsidRPr="000E2AF2" w:rsidRDefault="00B50908" w:rsidP="00E35202">
            <w:pPr>
              <w:spacing w:before="120" w:after="120"/>
              <w:ind w:left="170" w:right="170"/>
              <w:rPr>
                <w:sz w:val="20"/>
                <w:szCs w:val="20"/>
              </w:rPr>
            </w:pPr>
            <w:r w:rsidRPr="000E2AF2">
              <w:rPr>
                <w:sz w:val="20"/>
                <w:szCs w:val="20"/>
              </w:rPr>
              <w:t>Průběžných zpráv o realizaci projektu</w:t>
            </w:r>
          </w:p>
          <w:p w14:paraId="28D5FF17" w14:textId="77777777" w:rsidR="00B50908" w:rsidRPr="000E2AF2" w:rsidRDefault="00B50908" w:rsidP="00E35202">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34A7EDC6" w14:textId="77777777" w:rsidR="00B50908" w:rsidRPr="00AD778E" w:rsidRDefault="00B50908" w:rsidP="00E35202">
            <w:pPr>
              <w:spacing w:before="120" w:after="120"/>
              <w:ind w:left="170" w:right="170"/>
              <w:rPr>
                <w:rFonts w:ascii="Calibri" w:hAnsi="Calibri"/>
                <w:sz w:val="20"/>
                <w:szCs w:val="20"/>
              </w:rPr>
            </w:pPr>
            <w:r w:rsidRPr="000E2AF2">
              <w:rPr>
                <w:sz w:val="20"/>
                <w:szCs w:val="20"/>
              </w:rPr>
              <w:t>Zpráv o udržitelnosti projektu</w:t>
            </w:r>
          </w:p>
        </w:tc>
      </w:tr>
    </w:tbl>
    <w:p w14:paraId="6A5B6935" w14:textId="77777777" w:rsidR="00B50908" w:rsidRDefault="00B50908" w:rsidP="00B50908"/>
    <w:p w14:paraId="4FE003B9" w14:textId="77777777" w:rsidR="00B50908" w:rsidRDefault="00B50908" w:rsidP="00B5090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B50908" w:rsidRPr="0098535B" w14:paraId="56E22712" w14:textId="77777777" w:rsidTr="00E35202">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FFBB881" w14:textId="77777777" w:rsidR="00B50908" w:rsidRPr="0098535B" w:rsidRDefault="00B50908" w:rsidP="00E35202">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B50908" w:rsidRPr="0098535B" w14:paraId="075D64F9" w14:textId="77777777" w:rsidTr="00E35202">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D01C132"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B50908" w:rsidRPr="0098535B" w14:paraId="3F79A30F" w14:textId="77777777" w:rsidTr="00E35202">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24F754B6" w14:textId="77777777" w:rsidR="00B50908" w:rsidRPr="00194C06" w:rsidRDefault="00B50908" w:rsidP="00E35202">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bytů pro sociální bydlení</w:t>
            </w:r>
          </w:p>
        </w:tc>
      </w:tr>
      <w:tr w:rsidR="00B50908" w:rsidRPr="0098535B" w14:paraId="593B1951" w14:textId="77777777" w:rsidTr="00E35202">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3871413A"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BE0328C"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30014F5"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530A44B" w14:textId="77777777" w:rsidR="00B50908" w:rsidRPr="0098535B" w:rsidRDefault="00B50908" w:rsidP="00E35202">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361B87F2" w14:textId="77777777" w:rsidR="00B50908" w:rsidRPr="0098535B" w:rsidRDefault="00B50908" w:rsidP="00E35202">
            <w:pPr>
              <w:spacing w:before="80" w:after="80"/>
              <w:ind w:right="57"/>
              <w:jc w:val="center"/>
              <w:rPr>
                <w:b/>
                <w:bCs/>
                <w:color w:val="000000"/>
                <w:sz w:val="18"/>
                <w:szCs w:val="18"/>
              </w:rPr>
            </w:pPr>
            <w:r>
              <w:rPr>
                <w:b/>
                <w:bCs/>
                <w:color w:val="000000"/>
                <w:sz w:val="18"/>
                <w:szCs w:val="18"/>
              </w:rPr>
              <w:t>Projektový indikátor</w:t>
            </w:r>
          </w:p>
        </w:tc>
      </w:tr>
      <w:tr w:rsidR="00B50908" w:rsidRPr="0098535B" w14:paraId="64BBAB93" w14:textId="77777777" w:rsidTr="00E35202">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4B47206D" w14:textId="77777777" w:rsidR="00B50908" w:rsidRPr="0098535B" w:rsidRDefault="00B50908" w:rsidP="00E35202">
            <w:pPr>
              <w:spacing w:before="120" w:after="120"/>
              <w:jc w:val="center"/>
              <w:rPr>
                <w:b/>
                <w:bCs/>
                <w:color w:val="000000"/>
              </w:rPr>
            </w:pPr>
            <w:r w:rsidRPr="00087308">
              <w:rPr>
                <w:b/>
                <w:bCs/>
                <w:color w:val="000000"/>
              </w:rPr>
              <w:t>5 53 01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2B3D3F0" w14:textId="77777777" w:rsidR="00B50908" w:rsidRPr="0098535B" w:rsidRDefault="00B50908" w:rsidP="00E35202">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7D6459A" w14:textId="77777777" w:rsidR="00B50908" w:rsidRPr="0098535B" w:rsidRDefault="00B50908" w:rsidP="00E35202">
            <w:pPr>
              <w:spacing w:before="120" w:after="120"/>
              <w:jc w:val="center"/>
              <w:rPr>
                <w:b/>
                <w:bCs/>
                <w:color w:val="000000"/>
                <w:vertAlign w:val="superscript"/>
              </w:rPr>
            </w:pPr>
            <w:r w:rsidRPr="00087308">
              <w:rPr>
                <w:b/>
                <w:bCs/>
                <w:color w:val="000000"/>
              </w:rPr>
              <w:t>Bytové jednotky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238ED42" w14:textId="77777777" w:rsidR="00B50908" w:rsidRPr="0098535B" w:rsidRDefault="00B50908" w:rsidP="00E35202">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5CF2ABF5" w14:textId="77777777" w:rsidR="00B50908" w:rsidRPr="0098535B" w:rsidRDefault="00B50908" w:rsidP="00E35202">
            <w:pPr>
              <w:spacing w:before="120" w:after="120"/>
              <w:ind w:left="-70" w:firstLine="70"/>
              <w:jc w:val="center"/>
              <w:rPr>
                <w:b/>
                <w:bCs/>
                <w:color w:val="000000"/>
              </w:rPr>
            </w:pPr>
            <w:r>
              <w:rPr>
                <w:b/>
                <w:bCs/>
                <w:color w:val="000000"/>
              </w:rPr>
              <w:t>Ano</w:t>
            </w:r>
          </w:p>
        </w:tc>
      </w:tr>
      <w:tr w:rsidR="00B50908" w:rsidRPr="0098535B" w14:paraId="5DF0F9FF" w14:textId="77777777" w:rsidTr="00E35202">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EB20185"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B50908" w:rsidRPr="0098535B" w14:paraId="03030043" w14:textId="77777777" w:rsidTr="00E35202">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00B38BB3" w14:textId="77777777" w:rsidR="00B50908" w:rsidRPr="00B276E4" w:rsidRDefault="00B50908" w:rsidP="00E35202">
            <w:pPr>
              <w:spacing w:before="120" w:after="120"/>
              <w:ind w:left="170" w:right="170"/>
              <w:jc w:val="both"/>
              <w:rPr>
                <w:color w:val="000000"/>
                <w:sz w:val="20"/>
                <w:szCs w:val="20"/>
              </w:rPr>
            </w:pPr>
            <w:r w:rsidRPr="00087308">
              <w:rPr>
                <w:sz w:val="20"/>
                <w:szCs w:val="20"/>
              </w:rPr>
              <w:t>Byty určené pro sociální bydlení náleží do bytového fondu, který je pořízený (popř. provozovaný) s využitím podpory z veřej</w:t>
            </w:r>
            <w:r>
              <w:rPr>
                <w:sz w:val="20"/>
                <w:szCs w:val="20"/>
              </w:rPr>
              <w:t xml:space="preserve">ných prostředků. Sociální byty </w:t>
            </w:r>
            <w:r w:rsidRPr="00087308">
              <w:rPr>
                <w:sz w:val="20"/>
                <w:szCs w:val="20"/>
              </w:rPr>
              <w:t xml:space="preserve">jsou přidělované na základě posouzení sociální situace uchazeče, nikoliv na základě tržních mechanismů. Hlavním cílem sociálního bydlení je zajištění kvalitativně standardního a prostorově nesegregovaného bydlení pro cílovou skupinu. </w:t>
            </w:r>
          </w:p>
        </w:tc>
      </w:tr>
      <w:tr w:rsidR="00B50908" w:rsidRPr="0098535B" w14:paraId="71B75612" w14:textId="77777777" w:rsidTr="00E35202">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252DC097" w14:textId="77777777" w:rsidR="00B50908" w:rsidRPr="0098535B" w:rsidRDefault="00B50908" w:rsidP="00E35202">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6742334F" w14:textId="77777777" w:rsidR="00B50908" w:rsidRPr="0098535B" w:rsidRDefault="00B50908" w:rsidP="00E35202">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B50908" w:rsidRPr="0098535B" w14:paraId="280000DF" w14:textId="77777777" w:rsidTr="00E35202">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216DD625" w14:textId="77777777" w:rsidR="00B50908" w:rsidRPr="0098535B" w:rsidRDefault="00B50908" w:rsidP="00E35202">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0DBD089C" w14:textId="35421B0A" w:rsidR="00B50908" w:rsidRPr="0098535B" w:rsidRDefault="00B50908" w:rsidP="00543211">
            <w:pPr>
              <w:spacing w:before="120" w:after="120"/>
              <w:ind w:left="170" w:right="170"/>
              <w:jc w:val="center"/>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Pr>
                <w:sz w:val="20"/>
                <w:szCs w:val="20"/>
              </w:rPr>
              <w:t> </w:t>
            </w:r>
            <w:r w:rsidRPr="006B2D24">
              <w:rPr>
                <w:sz w:val="20"/>
                <w:szCs w:val="20"/>
              </w:rPr>
              <w:t>sociální inkluzi</w:t>
            </w:r>
          </w:p>
        </w:tc>
      </w:tr>
      <w:tr w:rsidR="00B50908" w:rsidRPr="0098535B" w14:paraId="3CA7A3D2" w14:textId="77777777" w:rsidTr="00E35202">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32E2755"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Výchozí hodnota</w:t>
            </w:r>
          </w:p>
        </w:tc>
      </w:tr>
      <w:tr w:rsidR="00B50908" w:rsidRPr="0098535B" w14:paraId="101973F9" w14:textId="77777777" w:rsidTr="00E35202">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0644951F" w14:textId="77777777" w:rsidR="00B50908" w:rsidRPr="0098535B" w:rsidRDefault="00B50908" w:rsidP="00E35202">
            <w:pPr>
              <w:spacing w:before="120" w:after="120"/>
              <w:jc w:val="center"/>
              <w:rPr>
                <w:b/>
                <w:bCs/>
                <w:color w:val="000000"/>
              </w:rPr>
            </w:pPr>
            <w:r>
              <w:rPr>
                <w:b/>
                <w:bCs/>
              </w:rPr>
              <w:t>Nulová</w:t>
            </w:r>
          </w:p>
        </w:tc>
      </w:tr>
      <w:tr w:rsidR="00B50908" w:rsidRPr="0098535B" w14:paraId="228AD1B0" w14:textId="77777777" w:rsidTr="00E35202">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B82C34A" w14:textId="77777777" w:rsidR="00B50908" w:rsidRPr="0098535B" w:rsidRDefault="00B50908" w:rsidP="00E35202">
            <w:pPr>
              <w:spacing w:before="80" w:after="80"/>
              <w:ind w:left="170" w:right="170"/>
              <w:jc w:val="center"/>
              <w:rPr>
                <w:b/>
                <w:bCs/>
                <w:color w:val="000000"/>
                <w:sz w:val="18"/>
                <w:szCs w:val="18"/>
              </w:rPr>
            </w:pPr>
            <w:r>
              <w:rPr>
                <w:b/>
                <w:bCs/>
                <w:color w:val="000000"/>
                <w:sz w:val="18"/>
                <w:szCs w:val="18"/>
              </w:rPr>
              <w:t>Upřesňující informace</w:t>
            </w:r>
          </w:p>
        </w:tc>
      </w:tr>
      <w:tr w:rsidR="00B50908" w:rsidRPr="0098535B" w14:paraId="6E8BADDA" w14:textId="77777777" w:rsidTr="00E35202">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429B24AE" w14:textId="77777777" w:rsidR="00B50908" w:rsidRDefault="00B50908" w:rsidP="00E35202">
            <w:pPr>
              <w:spacing w:before="120" w:after="120" w:line="259" w:lineRule="auto"/>
              <w:ind w:left="170" w:right="170"/>
              <w:jc w:val="both"/>
              <w:rPr>
                <w:sz w:val="20"/>
                <w:szCs w:val="20"/>
              </w:rPr>
            </w:pPr>
            <w:r w:rsidRPr="00913873">
              <w:rPr>
                <w:sz w:val="20"/>
                <w:szCs w:val="20"/>
              </w:rPr>
              <w:t>Indikátor je povinný k výběru a k naplnění pro</w:t>
            </w:r>
            <w:r>
              <w:rPr>
                <w:sz w:val="20"/>
                <w:szCs w:val="20"/>
              </w:rPr>
              <w:t xml:space="preserve"> všechny projekty výzvy.</w:t>
            </w:r>
          </w:p>
          <w:p w14:paraId="54DAF596" w14:textId="17063BD0" w:rsidR="00B50908" w:rsidRPr="0099087B" w:rsidRDefault="00B50908" w:rsidP="00E35202">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bytů pro sociální bydlení </w:t>
            </w:r>
            <w:r w:rsidR="00137A80">
              <w:rPr>
                <w:sz w:val="20"/>
                <w:szCs w:val="20"/>
              </w:rPr>
              <w:t xml:space="preserve">po </w:t>
            </w:r>
            <w:r>
              <w:rPr>
                <w:sz w:val="20"/>
                <w:szCs w:val="20"/>
              </w:rPr>
              <w:t>ukončení fyzické realizace projektu.</w:t>
            </w:r>
          </w:p>
          <w:p w14:paraId="6F0C552E" w14:textId="77777777" w:rsidR="00B50908" w:rsidRPr="0099087B" w:rsidRDefault="00B50908" w:rsidP="00543211">
            <w:pPr>
              <w:spacing w:before="120" w:after="120"/>
              <w:ind w:left="170" w:right="170"/>
              <w:jc w:val="both"/>
              <w:rPr>
                <w:b/>
                <w:sz w:val="20"/>
                <w:szCs w:val="20"/>
                <w:u w:val="single"/>
              </w:rPr>
            </w:pPr>
            <w:r>
              <w:rPr>
                <w:b/>
                <w:sz w:val="20"/>
                <w:szCs w:val="20"/>
                <w:u w:val="single"/>
              </w:rPr>
              <w:t>Dosažená hodnota:</w:t>
            </w:r>
            <w:r w:rsidRPr="00B5510A">
              <w:rPr>
                <w:b/>
                <w:sz w:val="20"/>
                <w:szCs w:val="20"/>
              </w:rPr>
              <w:t xml:space="preserve"> </w:t>
            </w:r>
            <w:r>
              <w:rPr>
                <w:sz w:val="20"/>
                <w:szCs w:val="20"/>
              </w:rPr>
              <w:t>skutečný počet vybudovaných bytů pro sociální bydlení k datu ukončení fyzické realizace projektu.</w:t>
            </w:r>
          </w:p>
          <w:p w14:paraId="472CAFCF" w14:textId="3AE7572F" w:rsidR="00B50908" w:rsidRPr="00764007" w:rsidRDefault="00B50908" w:rsidP="00E35202">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186179D5" w14:textId="2EB225D2" w:rsidR="00B50908" w:rsidRPr="00B276E4" w:rsidRDefault="00B50908" w:rsidP="00B50908">
            <w:pPr>
              <w:pStyle w:val="text"/>
              <w:spacing w:before="120" w:after="120"/>
              <w:ind w:left="170" w:right="170"/>
              <w:rPr>
                <w:sz w:val="20"/>
                <w:szCs w:val="20"/>
              </w:rPr>
            </w:pPr>
            <w:r w:rsidRPr="00BB1C6F">
              <w:rPr>
                <w:sz w:val="20"/>
                <w:szCs w:val="20"/>
              </w:rPr>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y</w:t>
            </w:r>
            <w:r w:rsidRPr="00BB1C6F">
              <w:rPr>
                <w:sz w:val="20"/>
                <w:szCs w:val="20"/>
              </w:rPr>
              <w:t xml:space="preserve"> v</w:t>
            </w:r>
            <w:r>
              <w:rPr>
                <w:sz w:val="20"/>
                <w:szCs w:val="20"/>
              </w:rPr>
              <w:t> </w:t>
            </w:r>
            <w:r w:rsidRPr="00BB1C6F">
              <w:rPr>
                <w:sz w:val="20"/>
                <w:szCs w:val="20"/>
              </w:rPr>
              <w:t xml:space="preserve">Podmínkách </w:t>
            </w:r>
            <w:r>
              <w:rPr>
                <w:sz w:val="20"/>
                <w:szCs w:val="20"/>
              </w:rPr>
              <w:t>R</w:t>
            </w:r>
            <w:r w:rsidRPr="00BB1C6F">
              <w:rPr>
                <w:sz w:val="20"/>
                <w:szCs w:val="20"/>
              </w:rPr>
              <w:t>ozhodnutí o poskytnutí dotace.</w:t>
            </w:r>
          </w:p>
        </w:tc>
      </w:tr>
      <w:tr w:rsidR="00B50908" w:rsidRPr="0098535B" w14:paraId="3E6ADAF5" w14:textId="77777777" w:rsidTr="00E35202">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7F997D5A" w14:textId="77777777" w:rsidR="00B50908" w:rsidRPr="0070197F" w:rsidRDefault="00B50908" w:rsidP="00E35202">
            <w:pPr>
              <w:pStyle w:val="text"/>
              <w:spacing w:before="80" w:after="80"/>
              <w:jc w:val="center"/>
              <w:rPr>
                <w:b/>
                <w:sz w:val="18"/>
                <w:szCs w:val="18"/>
              </w:rPr>
            </w:pPr>
            <w:r>
              <w:rPr>
                <w:b/>
                <w:sz w:val="18"/>
                <w:szCs w:val="18"/>
              </w:rPr>
              <w:t>Výpočet hodnoty indikátoru na úrovni projektu</w:t>
            </w:r>
          </w:p>
        </w:tc>
      </w:tr>
      <w:tr w:rsidR="00B50908" w:rsidRPr="0098535B" w14:paraId="6E1D080F" w14:textId="77777777" w:rsidTr="00E35202">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245ECD2F" w14:textId="7D0D63E4" w:rsidR="00B50908" w:rsidRPr="000E2AF2" w:rsidRDefault="00B50908" w:rsidP="00543211">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63F2584B" w14:textId="77777777" w:rsidR="00B50908" w:rsidRPr="000E2AF2" w:rsidRDefault="00B50908" w:rsidP="00E35202">
            <w:pPr>
              <w:spacing w:before="120" w:after="120"/>
              <w:ind w:left="170" w:right="170"/>
              <w:rPr>
                <w:color w:val="000000"/>
                <w:sz w:val="20"/>
                <w:szCs w:val="20"/>
              </w:rPr>
            </w:pPr>
            <w:r w:rsidRPr="000E2AF2">
              <w:rPr>
                <w:color w:val="000000"/>
                <w:sz w:val="20"/>
                <w:szCs w:val="20"/>
              </w:rPr>
              <w:lastRenderedPageBreak/>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63321561" w14:textId="77777777" w:rsidR="00B50908" w:rsidRPr="000E2AF2" w:rsidRDefault="00B50908" w:rsidP="00E35202">
            <w:pPr>
              <w:spacing w:before="120" w:after="120"/>
              <w:ind w:left="170" w:right="170"/>
              <w:rPr>
                <w:sz w:val="20"/>
                <w:szCs w:val="20"/>
              </w:rPr>
            </w:pPr>
            <w:r w:rsidRPr="000E2AF2">
              <w:rPr>
                <w:sz w:val="20"/>
                <w:szCs w:val="20"/>
              </w:rPr>
              <w:t>Průběžných zpráv o realizaci projektu</w:t>
            </w:r>
          </w:p>
          <w:p w14:paraId="136B05CE" w14:textId="77777777" w:rsidR="00B50908" w:rsidRPr="000E2AF2" w:rsidRDefault="00B50908" w:rsidP="00E35202">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0BCA61F7" w14:textId="77777777" w:rsidR="00B50908" w:rsidRPr="00622809" w:rsidRDefault="00B50908" w:rsidP="00E35202">
            <w:pPr>
              <w:spacing w:before="120" w:after="120"/>
              <w:ind w:left="170" w:right="170"/>
              <w:rPr>
                <w:color w:val="000000"/>
                <w:sz w:val="20"/>
                <w:szCs w:val="20"/>
                <w:u w:val="single"/>
              </w:rPr>
            </w:pPr>
            <w:r w:rsidRPr="000E2AF2">
              <w:rPr>
                <w:sz w:val="20"/>
                <w:szCs w:val="20"/>
              </w:rPr>
              <w:t>Zpráv o udržitelnosti projektu</w:t>
            </w:r>
          </w:p>
        </w:tc>
      </w:tr>
    </w:tbl>
    <w:p w14:paraId="356E313A" w14:textId="4A869B44" w:rsidR="00CB22D8" w:rsidDel="00477262" w:rsidRDefault="00CB22D8" w:rsidP="00CB22D8">
      <w:pPr>
        <w:rPr>
          <w:del w:id="5" w:author="Jana Vejsadová" w:date="2018-06-27T10:58:00Z"/>
          <w:b/>
          <w:sz w:val="28"/>
          <w:szCs w:val="28"/>
        </w:rPr>
        <w:sectPr w:rsidR="00CB22D8" w:rsidDel="00477262" w:rsidSect="006152AB">
          <w:headerReference w:type="default" r:id="rId7"/>
          <w:footerReference w:type="default" r:id="rId8"/>
          <w:headerReference w:type="first" r:id="rId9"/>
          <w:pgSz w:w="11906" w:h="16838"/>
          <w:pgMar w:top="2377" w:right="1417" w:bottom="1417" w:left="1417" w:header="708" w:footer="708" w:gutter="0"/>
          <w:cols w:space="708"/>
          <w:titlePg/>
          <w:docGrid w:linePitch="299"/>
        </w:sectPr>
      </w:pPr>
    </w:p>
    <w:p w14:paraId="05B3677D" w14:textId="4F8FA3AF" w:rsidR="006152AB" w:rsidRDefault="006152AB" w:rsidP="00477262">
      <w:pPr>
        <w:spacing w:after="0"/>
        <w:rPr>
          <w:b/>
          <w:sz w:val="28"/>
          <w:szCs w:val="28"/>
        </w:rPr>
      </w:pPr>
    </w:p>
    <w:sectPr w:rsidR="006152AB" w:rsidSect="00CB22D8">
      <w:headerReference w:type="default" r:id="rId10"/>
      <w:footerReference w:type="default" r:id="rId11"/>
      <w:headerReference w:type="first" r:id="rId12"/>
      <w:pgSz w:w="16838" w:h="11906" w:orient="landscape"/>
      <w:pgMar w:top="1418" w:right="2376" w:bottom="1418"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F7D5D" w14:textId="77777777" w:rsidR="0054239E" w:rsidRDefault="0054239E" w:rsidP="006152AB">
      <w:pPr>
        <w:spacing w:after="0" w:line="240" w:lineRule="auto"/>
      </w:pPr>
      <w:r>
        <w:separator/>
      </w:r>
    </w:p>
  </w:endnote>
  <w:endnote w:type="continuationSeparator" w:id="0">
    <w:p w14:paraId="4307540F" w14:textId="77777777" w:rsidR="0054239E" w:rsidRDefault="0054239E"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44963" w14:textId="77777777" w:rsidR="00CB22D8" w:rsidRDefault="00CB22D8"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CB22D8" w:rsidRPr="00E47FC1" w14:paraId="2B51009F" w14:textId="77777777" w:rsidTr="006A414A">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3F01B42" w14:textId="77777777" w:rsidR="00CB22D8" w:rsidRPr="00E47FC1" w:rsidRDefault="00CB22D8" w:rsidP="006A414A">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D52609C" w14:textId="77777777" w:rsidR="00CB22D8" w:rsidRPr="00E47FC1" w:rsidRDefault="00CB22D8" w:rsidP="006A414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C510BE6" w14:textId="77777777" w:rsidR="00CB22D8" w:rsidRPr="00E47FC1" w:rsidRDefault="00CB22D8" w:rsidP="006A414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C425E7B" w14:textId="77777777" w:rsidR="00CB22D8" w:rsidRPr="00E47FC1" w:rsidRDefault="00CB22D8" w:rsidP="006A414A">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2F6C0C" w14:textId="3E9B33BF" w:rsidR="00CB22D8" w:rsidRPr="00E47FC1" w:rsidRDefault="00CB22D8" w:rsidP="006A414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43211">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43211">
            <w:rPr>
              <w:rStyle w:val="slostrnky"/>
              <w:rFonts w:ascii="Arial" w:hAnsi="Arial" w:cs="Arial"/>
              <w:noProof/>
              <w:sz w:val="20"/>
            </w:rPr>
            <w:t>9</w:t>
          </w:r>
          <w:r w:rsidRPr="00E47FC1">
            <w:rPr>
              <w:rStyle w:val="slostrnky"/>
              <w:rFonts w:ascii="Arial" w:hAnsi="Arial" w:cs="Arial"/>
              <w:sz w:val="20"/>
            </w:rPr>
            <w:fldChar w:fldCharType="end"/>
          </w:r>
        </w:p>
      </w:tc>
    </w:tr>
  </w:tbl>
  <w:p w14:paraId="5D919BC4" w14:textId="77777777" w:rsidR="00CB22D8" w:rsidRDefault="00CB22D8" w:rsidP="00E01F4D">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32D57" w14:textId="77777777"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14:paraId="563FD827" w14:textId="77777777"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B4F3E65" w14:textId="77777777"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A196FB8" w14:textId="77777777"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CDFED8A" w14:textId="77777777"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5A89F2C" w14:textId="77777777"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0EF453B" w14:textId="3AC60821"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50908">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50908">
            <w:rPr>
              <w:rStyle w:val="slostrnky"/>
              <w:rFonts w:ascii="Arial" w:hAnsi="Arial" w:cs="Arial"/>
              <w:noProof/>
              <w:sz w:val="20"/>
            </w:rPr>
            <w:t>10</w:t>
          </w:r>
          <w:r w:rsidRPr="00E47FC1">
            <w:rPr>
              <w:rStyle w:val="slostrnky"/>
              <w:rFonts w:ascii="Arial" w:hAnsi="Arial" w:cs="Arial"/>
              <w:sz w:val="20"/>
            </w:rPr>
            <w:fldChar w:fldCharType="end"/>
          </w:r>
        </w:p>
      </w:tc>
    </w:tr>
  </w:tbl>
  <w:p w14:paraId="6A542356" w14:textId="77777777" w:rsidR="009C21E5" w:rsidRDefault="009C21E5" w:rsidP="00E01F4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CE745" w14:textId="77777777" w:rsidR="0054239E" w:rsidRDefault="0054239E" w:rsidP="006152AB">
      <w:pPr>
        <w:spacing w:after="0" w:line="240" w:lineRule="auto"/>
      </w:pPr>
      <w:r>
        <w:separator/>
      </w:r>
    </w:p>
  </w:footnote>
  <w:footnote w:type="continuationSeparator" w:id="0">
    <w:p w14:paraId="3E083F98" w14:textId="77777777" w:rsidR="0054239E" w:rsidRDefault="0054239E"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B46A6" w14:textId="77777777" w:rsidR="00CB22D8" w:rsidRDefault="00CB22D8" w:rsidP="006A414A">
    <w:pPr>
      <w:pStyle w:val="Zhlav"/>
    </w:pPr>
  </w:p>
  <w:p w14:paraId="42021603" w14:textId="77777777" w:rsidR="00CB22D8" w:rsidRDefault="00CB22D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01ACF" w14:textId="77777777" w:rsidR="00CB22D8" w:rsidRDefault="00CB22D8">
    <w:pPr>
      <w:pStyle w:val="Zhlav"/>
    </w:pPr>
    <w:r>
      <w:rPr>
        <w:noProof/>
        <w:lang w:eastAsia="cs-CZ"/>
      </w:rPr>
      <w:drawing>
        <wp:inline distT="0" distB="0" distL="0" distR="0" wp14:anchorId="7FF1EE0D" wp14:editId="7F465EBB">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3C59A" w14:textId="77777777" w:rsidR="009C21E5" w:rsidRDefault="009C21E5" w:rsidP="00646770">
    <w:pPr>
      <w:pStyle w:val="Zhlav"/>
    </w:pPr>
  </w:p>
  <w:p w14:paraId="425090D8" w14:textId="77777777" w:rsidR="009C21E5" w:rsidRDefault="009C21E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0322C" w14:textId="77777777" w:rsidR="00744CB7" w:rsidRDefault="00744CB7">
    <w:pPr>
      <w:pStyle w:val="Zhlav"/>
    </w:pPr>
    <w:r>
      <w:rPr>
        <w:noProof/>
        <w:lang w:eastAsia="cs-CZ"/>
      </w:rPr>
      <w:drawing>
        <wp:inline distT="0" distB="0" distL="0" distR="0" wp14:anchorId="49AD2F6F" wp14:editId="140186C6">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A883AC7"/>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 w15:restartNumberingAfterBreak="0">
    <w:nsid w:val="51F56A70"/>
    <w:multiLevelType w:val="hybridMultilevel"/>
    <w:tmpl w:val="BABC3E3A"/>
    <w:lvl w:ilvl="0" w:tplc="A21A56B2">
      <w:start w:val="1"/>
      <w:numFmt w:val="decimal"/>
      <w:lvlText w:val="%1)"/>
      <w:lvlJc w:val="left"/>
      <w:pPr>
        <w:ind w:left="53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16cid:durableId="693506335">
    <w:abstractNumId w:val="8"/>
  </w:num>
  <w:num w:numId="2" w16cid:durableId="12266498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78024599">
    <w:abstractNumId w:val="0"/>
  </w:num>
  <w:num w:numId="4" w16cid:durableId="2139348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7161687">
    <w:abstractNumId w:val="5"/>
  </w:num>
  <w:num w:numId="6" w16cid:durableId="10462946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8596959">
    <w:abstractNumId w:val="1"/>
  </w:num>
  <w:num w:numId="8" w16cid:durableId="159824798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91570723">
    <w:abstractNumId w:val="2"/>
  </w:num>
  <w:num w:numId="10" w16cid:durableId="1337460665">
    <w:abstractNumId w:val="2"/>
  </w:num>
  <w:num w:numId="11" w16cid:durableId="520313655">
    <w:abstractNumId w:val="3"/>
  </w:num>
  <w:num w:numId="12" w16cid:durableId="880825126">
    <w:abstractNumId w:val="3"/>
  </w:num>
  <w:num w:numId="13" w16cid:durableId="1491091899">
    <w:abstractNumId w:val="6"/>
  </w:num>
  <w:num w:numId="14" w16cid:durableId="127821511">
    <w:abstractNumId w:val="4"/>
  </w:num>
  <w:num w:numId="15" w16cid:durableId="63229598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ana Vejsadová">
    <w15:presenceInfo w15:providerId="None" w15:userId="Jana Vejsad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2AB"/>
    <w:rsid w:val="00023B9D"/>
    <w:rsid w:val="00106D8D"/>
    <w:rsid w:val="0011746E"/>
    <w:rsid w:val="0012711E"/>
    <w:rsid w:val="00137A80"/>
    <w:rsid w:val="00180A2A"/>
    <w:rsid w:val="001C29F0"/>
    <w:rsid w:val="002217F1"/>
    <w:rsid w:val="00283381"/>
    <w:rsid w:val="002C1122"/>
    <w:rsid w:val="003710D2"/>
    <w:rsid w:val="003F1307"/>
    <w:rsid w:val="00431706"/>
    <w:rsid w:val="00477262"/>
    <w:rsid w:val="00534E44"/>
    <w:rsid w:val="0054239E"/>
    <w:rsid w:val="00543211"/>
    <w:rsid w:val="005B72BF"/>
    <w:rsid w:val="006152AB"/>
    <w:rsid w:val="00660015"/>
    <w:rsid w:val="006814B9"/>
    <w:rsid w:val="006B7A1D"/>
    <w:rsid w:val="006E2BB7"/>
    <w:rsid w:val="0074105E"/>
    <w:rsid w:val="00744CB7"/>
    <w:rsid w:val="00853B00"/>
    <w:rsid w:val="00884D5F"/>
    <w:rsid w:val="009C21E5"/>
    <w:rsid w:val="009C5608"/>
    <w:rsid w:val="00B01204"/>
    <w:rsid w:val="00B264FF"/>
    <w:rsid w:val="00B50908"/>
    <w:rsid w:val="00B5250F"/>
    <w:rsid w:val="00BA730C"/>
    <w:rsid w:val="00C15A2F"/>
    <w:rsid w:val="00CB22D8"/>
    <w:rsid w:val="00CB653F"/>
    <w:rsid w:val="00DA7DE4"/>
    <w:rsid w:val="00DD2842"/>
    <w:rsid w:val="00E01F4D"/>
    <w:rsid w:val="00EB365B"/>
    <w:rsid w:val="00EF47DD"/>
    <w:rsid w:val="00F15414"/>
    <w:rsid w:val="00F216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7A319"/>
  <w15:docId w15:val="{1D502889-6FD7-499A-AB8D-83CFEEA4A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0259195">
      <w:bodyDiv w:val="1"/>
      <w:marLeft w:val="0"/>
      <w:marRight w:val="0"/>
      <w:marTop w:val="0"/>
      <w:marBottom w:val="0"/>
      <w:divBdr>
        <w:top w:val="none" w:sz="0" w:space="0" w:color="auto"/>
        <w:left w:val="none" w:sz="0" w:space="0" w:color="auto"/>
        <w:bottom w:val="none" w:sz="0" w:space="0" w:color="auto"/>
        <w:right w:val="none" w:sz="0" w:space="0" w:color="auto"/>
      </w:divBdr>
    </w:div>
    <w:div w:id="196098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9</Pages>
  <Words>1706</Words>
  <Characters>10066</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Projsová Ivana</cp:lastModifiedBy>
  <cp:revision>28</cp:revision>
  <dcterms:created xsi:type="dcterms:W3CDTF">2016-10-02T11:35:00Z</dcterms:created>
  <dcterms:modified xsi:type="dcterms:W3CDTF">2025-12-14T09:16:00Z</dcterms:modified>
</cp:coreProperties>
</file>